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 xml:space="preserve">Stability &amp; Predictability of </w:t>
      </w:r>
      <w:proofErr w:type="spellStart"/>
      <w:r>
        <w:rPr>
          <w:rFonts w:ascii="Arial" w:hAnsi="Arial" w:cs="Arial"/>
        </w:rPr>
        <w:t>TNUoS</w:t>
      </w:r>
      <w:proofErr w:type="spellEnd"/>
      <w:r>
        <w:rPr>
          <w:rFonts w:ascii="Arial" w:hAnsi="Arial" w:cs="Arial"/>
        </w:rPr>
        <w:t xml:space="preserve">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w:t>
      </w:r>
      <w:proofErr w:type="spellStart"/>
      <w:r w:rsidRPr="008035A1">
        <w:t>TNUoS</w:t>
      </w:r>
      <w:proofErr w:type="spellEnd"/>
      <w:r w:rsidRPr="008035A1">
        <w:t xml:space="preserve">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 xml:space="preserve">If an asset is reused following termination or allocated to connection when it has previously been allocated to </w:t>
      </w:r>
      <w:proofErr w:type="spellStart"/>
      <w:r>
        <w:t>TNUoS</w:t>
      </w:r>
      <w:proofErr w:type="spellEnd"/>
      <w:r>
        <w:t>,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w:t>
      </w:r>
      <w:proofErr w:type="spellStart"/>
      <w:r>
        <w:t>TNUoS</w:t>
      </w:r>
      <w:proofErr w:type="spellEnd"/>
      <w:r>
        <w:t xml:space="preserve">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w:t>
      </w:r>
      <w:proofErr w:type="spellStart"/>
      <w:r>
        <w:t>TNUoS</w:t>
      </w:r>
      <w:proofErr w:type="spellEnd"/>
      <w:r>
        <w:t xml:space="preserve">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w:t>
      </w:r>
      <w:proofErr w:type="spellStart"/>
      <w:r>
        <w:t>TNUoS</w:t>
      </w:r>
      <w:proofErr w:type="spellEnd"/>
      <w:r>
        <w:t xml:space="preserve">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 xml:space="preserve">b. Annual average </w:t>
      </w:r>
      <w:proofErr w:type="spellStart"/>
      <w:r>
        <w:t>TNUoS</w:t>
      </w:r>
      <w:proofErr w:type="spellEnd"/>
      <w:r>
        <w:t xml:space="preserve">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w:t>
      </w:r>
      <w:proofErr w:type="spellStart"/>
      <w:r w:rsidR="00DF66F2">
        <w:t>TNUoS</w:t>
      </w:r>
      <w:proofErr w:type="spellEnd"/>
      <w:r w:rsidR="00DF66F2">
        <w:t xml:space="preserve">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w:t>
      </w:r>
      <w:proofErr w:type="spellStart"/>
      <w:r>
        <w:t>TNUoS</w:t>
      </w:r>
      <w:proofErr w:type="spellEnd"/>
      <w:r>
        <w:t xml:space="preserve">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w:t>
      </w:r>
      <w:proofErr w:type="spellStart"/>
      <w:r>
        <w:t>TNUoS</w:t>
      </w:r>
      <w:proofErr w:type="spellEnd"/>
      <w:r>
        <w:t xml:space="preserve">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w:t>
      </w:r>
      <w:proofErr w:type="spellStart"/>
      <w:r>
        <w:t>TNUoS</w:t>
      </w:r>
      <w:proofErr w:type="spellEnd"/>
      <w:r>
        <w:t xml:space="preserve">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 xml:space="preserve">1.  a negative £/kW tariff that reduces annual average </w:t>
      </w:r>
      <w:proofErr w:type="spellStart"/>
      <w:r>
        <w:t>TNUoS</w:t>
      </w:r>
      <w:proofErr w:type="spellEnd"/>
      <w:r>
        <w:t xml:space="preserve">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 xml:space="preserve">2. a positive £/kW tariff that increases annual average </w:t>
      </w:r>
      <w:proofErr w:type="spellStart"/>
      <w:r w:rsidRPr="00A82D8F">
        <w:rPr>
          <w:rFonts w:ascii="Arial" w:hAnsi="Arial" w:cs="Arial"/>
          <w:sz w:val="22"/>
          <w:szCs w:val="22"/>
        </w:rPr>
        <w:t>TNUoS</w:t>
      </w:r>
      <w:proofErr w:type="spellEnd"/>
      <w:r w:rsidRPr="00A82D8F">
        <w:rPr>
          <w:rFonts w:ascii="Arial" w:hAnsi="Arial" w:cs="Arial"/>
          <w:sz w:val="22"/>
          <w:szCs w:val="22"/>
        </w:rPr>
        <w:t xml:space="preserve">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w:t>
      </w:r>
      <w:proofErr w:type="spellStart"/>
      <w:r>
        <w:t>TNUoS</w:t>
      </w:r>
      <w:proofErr w:type="spellEnd"/>
      <w:r>
        <w:t xml:space="preserve">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w:t>
      </w:r>
      <w:proofErr w:type="spellStart"/>
      <w:r>
        <w:t>TNUoS</w:t>
      </w:r>
      <w:proofErr w:type="spellEnd"/>
      <w:r>
        <w:t xml:space="preserve">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w:t>
      </w:r>
      <w:proofErr w:type="spellStart"/>
      <w:r>
        <w:t>TNUoS</w:t>
      </w:r>
      <w:proofErr w:type="spellEnd"/>
      <w:r>
        <w:t xml:space="preserve">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w:t>
      </w:r>
      <w:proofErr w:type="spellStart"/>
      <w:r w:rsidR="006661FE">
        <w:t>TNUoS</w:t>
      </w:r>
      <w:proofErr w:type="spellEnd"/>
      <w:r w:rsidR="006661FE">
        <w:t xml:space="preserve">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w:t>
      </w:r>
      <w:proofErr w:type="spellStart"/>
      <w:r>
        <w:t>TNUoS</w:t>
      </w:r>
      <w:proofErr w:type="spellEnd"/>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w:t>
      </w:r>
      <w:proofErr w:type="spellStart"/>
      <w:r>
        <w:t>TNUoS</w:t>
      </w:r>
      <w:proofErr w:type="spellEnd"/>
      <w:r>
        <w:t xml:space="preserve">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 xml:space="preserve">The process for calculating the </w:t>
      </w:r>
      <w:proofErr w:type="spellStart"/>
      <w:r>
        <w:t>TNUoS</w:t>
      </w:r>
      <w:proofErr w:type="spellEnd"/>
      <w:r>
        <w:t xml:space="preserve">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Author" w:date="2024-05-15T11:15: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155"/>
        <w:gridCol w:w="1982"/>
        <w:gridCol w:w="1918"/>
        <w:gridCol w:w="1501"/>
        <w:tblGridChange w:id="154">
          <w:tblGrid>
            <w:gridCol w:w="2155"/>
            <w:gridCol w:w="365"/>
            <w:gridCol w:w="1617"/>
            <w:gridCol w:w="783"/>
            <w:gridCol w:w="1135"/>
            <w:gridCol w:w="1145"/>
            <w:gridCol w:w="356"/>
            <w:gridCol w:w="1924"/>
          </w:tblGrid>
        </w:tblGridChange>
      </w:tblGrid>
      <w:tr w:rsidR="005C2C42" w:rsidRPr="00506BD8" w14:paraId="177DE49B" w14:textId="3E701B45" w:rsidTr="005C2C42">
        <w:tc>
          <w:tcPr>
            <w:tcW w:w="2186" w:type="dxa"/>
            <w:vAlign w:val="center"/>
            <w:tcPrChange w:id="155" w:author="Author" w:date="2024-05-15T11:15:00Z">
              <w:tcPr>
                <w:tcW w:w="2520" w:type="dxa"/>
                <w:gridSpan w:val="2"/>
                <w:vAlign w:val="center"/>
              </w:tcPr>
            </w:tcPrChange>
          </w:tcPr>
          <w:p w14:paraId="03BE7D5C" w14:textId="77777777" w:rsidR="005C2C42" w:rsidRPr="00874A70" w:rsidRDefault="005C2C42" w:rsidP="000C6F2B">
            <w:pPr>
              <w:pStyle w:val="1"/>
              <w:jc w:val="center"/>
              <w:rPr>
                <w:b/>
                <w:szCs w:val="22"/>
              </w:rPr>
            </w:pPr>
            <w:r w:rsidRPr="00874A70">
              <w:rPr>
                <w:b/>
                <w:szCs w:val="22"/>
              </w:rPr>
              <w:t>Generation Plant Type</w:t>
            </w:r>
          </w:p>
        </w:tc>
        <w:tc>
          <w:tcPr>
            <w:tcW w:w="2017" w:type="dxa"/>
            <w:vAlign w:val="center"/>
            <w:tcPrChange w:id="156" w:author="Author" w:date="2024-05-15T11:15:00Z">
              <w:tcPr>
                <w:tcW w:w="2400" w:type="dxa"/>
                <w:gridSpan w:val="2"/>
                <w:vAlign w:val="center"/>
              </w:tcPr>
            </w:tcPrChange>
          </w:tcPr>
          <w:p w14:paraId="3DDBE72C" w14:textId="77777777" w:rsidR="005C2C42" w:rsidRPr="00874A70" w:rsidRDefault="005C2C42" w:rsidP="000C6F2B">
            <w:pPr>
              <w:pStyle w:val="1"/>
              <w:jc w:val="center"/>
              <w:rPr>
                <w:b/>
                <w:szCs w:val="22"/>
              </w:rPr>
            </w:pPr>
            <w:r w:rsidRPr="00874A70">
              <w:rPr>
                <w:b/>
                <w:szCs w:val="22"/>
              </w:rPr>
              <w:t>Peak Security Background</w:t>
            </w:r>
          </w:p>
        </w:tc>
        <w:tc>
          <w:tcPr>
            <w:tcW w:w="1948" w:type="dxa"/>
            <w:vAlign w:val="center"/>
            <w:tcPrChange w:id="157" w:author="Author" w:date="2024-05-15T11:15:00Z">
              <w:tcPr>
                <w:tcW w:w="2280" w:type="dxa"/>
                <w:gridSpan w:val="2"/>
                <w:vAlign w:val="center"/>
              </w:tcPr>
            </w:tcPrChange>
          </w:tcPr>
          <w:p w14:paraId="38405807" w14:textId="77777777" w:rsidR="005C2C42" w:rsidRPr="00874A70" w:rsidRDefault="005C2C42"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405" w:type="dxa"/>
            <w:tcPrChange w:id="158" w:author="Author" w:date="2024-05-15T11:15:00Z">
              <w:tcPr>
                <w:tcW w:w="2280" w:type="dxa"/>
                <w:gridSpan w:val="2"/>
              </w:tcPr>
            </w:tcPrChange>
          </w:tcPr>
          <w:p w14:paraId="6DD3079F" w14:textId="296090C2" w:rsidR="005C2C42" w:rsidRPr="00874A70" w:rsidRDefault="005C2C42" w:rsidP="000C6F2B">
            <w:pPr>
              <w:pStyle w:val="1"/>
              <w:jc w:val="center"/>
              <w:rPr>
                <w:b/>
                <w:szCs w:val="22"/>
              </w:rPr>
            </w:pPr>
            <w:ins w:id="159" w:author="Author" w:date="2024-05-15T11:15:00Z">
              <w:r>
                <w:rPr>
                  <w:b/>
                  <w:szCs w:val="22"/>
                </w:rPr>
                <w:t>Technology Type</w:t>
              </w:r>
            </w:ins>
          </w:p>
        </w:tc>
      </w:tr>
      <w:tr w:rsidR="005C2C42" w:rsidRPr="00506BD8" w14:paraId="45F61E55" w14:textId="53D84BA2" w:rsidTr="005C2C42">
        <w:tc>
          <w:tcPr>
            <w:tcW w:w="2186" w:type="dxa"/>
            <w:tcPrChange w:id="160" w:author="Author" w:date="2024-05-15T11:15:00Z">
              <w:tcPr>
                <w:tcW w:w="2520" w:type="dxa"/>
                <w:gridSpan w:val="2"/>
              </w:tcPr>
            </w:tcPrChange>
          </w:tcPr>
          <w:p w14:paraId="53B7BC8A" w14:textId="77777777" w:rsidR="005C2C42" w:rsidRPr="00874A70" w:rsidRDefault="005C2C42" w:rsidP="000C6F2B">
            <w:pPr>
              <w:pStyle w:val="1"/>
              <w:jc w:val="both"/>
              <w:rPr>
                <w:szCs w:val="22"/>
              </w:rPr>
            </w:pPr>
            <w:r w:rsidRPr="00874A70">
              <w:rPr>
                <w:szCs w:val="22"/>
              </w:rPr>
              <w:t>Intermittent</w:t>
            </w:r>
          </w:p>
        </w:tc>
        <w:tc>
          <w:tcPr>
            <w:tcW w:w="2017" w:type="dxa"/>
            <w:tcPrChange w:id="161" w:author="Author" w:date="2024-05-15T11:15:00Z">
              <w:tcPr>
                <w:tcW w:w="2400" w:type="dxa"/>
                <w:gridSpan w:val="2"/>
              </w:tcPr>
            </w:tcPrChange>
          </w:tcPr>
          <w:p w14:paraId="4AC8D6BE" w14:textId="77777777" w:rsidR="005C2C42" w:rsidRPr="00874A70" w:rsidRDefault="005C2C42" w:rsidP="000C6F2B">
            <w:pPr>
              <w:pStyle w:val="1"/>
              <w:jc w:val="center"/>
              <w:rPr>
                <w:szCs w:val="22"/>
              </w:rPr>
            </w:pPr>
            <w:r w:rsidRPr="00874A70">
              <w:rPr>
                <w:szCs w:val="22"/>
              </w:rPr>
              <w:t>Fixed (0%)</w:t>
            </w:r>
          </w:p>
        </w:tc>
        <w:tc>
          <w:tcPr>
            <w:tcW w:w="1948" w:type="dxa"/>
            <w:tcPrChange w:id="162" w:author="Author" w:date="2024-05-15T11:15:00Z">
              <w:tcPr>
                <w:tcW w:w="2280" w:type="dxa"/>
                <w:gridSpan w:val="2"/>
              </w:tcPr>
            </w:tcPrChange>
          </w:tcPr>
          <w:p w14:paraId="15E32459" w14:textId="77777777" w:rsidR="005C2C42" w:rsidRPr="00874A70" w:rsidRDefault="005C2C42" w:rsidP="000C6F2B">
            <w:pPr>
              <w:pStyle w:val="1"/>
              <w:jc w:val="center"/>
              <w:rPr>
                <w:szCs w:val="22"/>
              </w:rPr>
            </w:pPr>
            <w:r w:rsidRPr="00874A70">
              <w:rPr>
                <w:szCs w:val="22"/>
              </w:rPr>
              <w:t>Fixed (70%)</w:t>
            </w:r>
          </w:p>
        </w:tc>
        <w:tc>
          <w:tcPr>
            <w:tcW w:w="1405" w:type="dxa"/>
            <w:tcPrChange w:id="163" w:author="Author" w:date="2024-05-15T11:15:00Z">
              <w:tcPr>
                <w:tcW w:w="2280" w:type="dxa"/>
                <w:gridSpan w:val="2"/>
              </w:tcPr>
            </w:tcPrChange>
          </w:tcPr>
          <w:p w14:paraId="2BDA5CD8" w14:textId="5EB68C2C" w:rsidR="005C2C42" w:rsidRPr="00874A70" w:rsidRDefault="005C2C42" w:rsidP="000C6F2B">
            <w:pPr>
              <w:pStyle w:val="1"/>
              <w:jc w:val="center"/>
              <w:rPr>
                <w:szCs w:val="22"/>
              </w:rPr>
            </w:pPr>
            <w:ins w:id="164" w:author="Author" w:date="2024-05-15T11:15:00Z">
              <w:r>
                <w:rPr>
                  <w:szCs w:val="22"/>
                </w:rPr>
                <w:t>Intermittent</w:t>
              </w:r>
            </w:ins>
          </w:p>
        </w:tc>
      </w:tr>
      <w:tr w:rsidR="005C2C42" w:rsidRPr="00506BD8" w14:paraId="7C06D146" w14:textId="73289FE2" w:rsidTr="005C2C42">
        <w:tc>
          <w:tcPr>
            <w:tcW w:w="2186" w:type="dxa"/>
            <w:tcPrChange w:id="165" w:author="Author" w:date="2024-05-15T11:15:00Z">
              <w:tcPr>
                <w:tcW w:w="2520" w:type="dxa"/>
                <w:gridSpan w:val="2"/>
              </w:tcPr>
            </w:tcPrChange>
          </w:tcPr>
          <w:p w14:paraId="0DF67EF8" w14:textId="77777777" w:rsidR="005C2C42" w:rsidRPr="00874A70" w:rsidRDefault="005C2C42" w:rsidP="000C6F2B">
            <w:pPr>
              <w:pStyle w:val="1"/>
              <w:jc w:val="both"/>
              <w:rPr>
                <w:szCs w:val="22"/>
              </w:rPr>
            </w:pPr>
            <w:r w:rsidRPr="00874A70">
              <w:rPr>
                <w:szCs w:val="22"/>
              </w:rPr>
              <w:t>Nuclear &amp; CCS</w:t>
            </w:r>
          </w:p>
        </w:tc>
        <w:tc>
          <w:tcPr>
            <w:tcW w:w="2017" w:type="dxa"/>
            <w:tcPrChange w:id="166" w:author="Author" w:date="2024-05-15T11:15:00Z">
              <w:tcPr>
                <w:tcW w:w="2400" w:type="dxa"/>
                <w:gridSpan w:val="2"/>
              </w:tcPr>
            </w:tcPrChange>
          </w:tcPr>
          <w:p w14:paraId="4471ACA3" w14:textId="77777777" w:rsidR="005C2C42" w:rsidRPr="00874A70" w:rsidRDefault="005C2C42" w:rsidP="000C6F2B">
            <w:pPr>
              <w:pStyle w:val="1"/>
              <w:jc w:val="center"/>
              <w:rPr>
                <w:szCs w:val="22"/>
              </w:rPr>
            </w:pPr>
            <w:r w:rsidRPr="00874A70">
              <w:rPr>
                <w:szCs w:val="22"/>
              </w:rPr>
              <w:t>Variable</w:t>
            </w:r>
          </w:p>
        </w:tc>
        <w:tc>
          <w:tcPr>
            <w:tcW w:w="1948" w:type="dxa"/>
            <w:tcPrChange w:id="167" w:author="Author" w:date="2024-05-15T11:15:00Z">
              <w:tcPr>
                <w:tcW w:w="2280" w:type="dxa"/>
                <w:gridSpan w:val="2"/>
              </w:tcPr>
            </w:tcPrChange>
          </w:tcPr>
          <w:p w14:paraId="57F8BA10" w14:textId="77777777" w:rsidR="005C2C42" w:rsidRPr="00874A70" w:rsidRDefault="005C2C42" w:rsidP="000C6F2B">
            <w:pPr>
              <w:pStyle w:val="1"/>
              <w:jc w:val="center"/>
              <w:rPr>
                <w:szCs w:val="22"/>
              </w:rPr>
            </w:pPr>
            <w:r w:rsidRPr="00874A70">
              <w:rPr>
                <w:szCs w:val="22"/>
              </w:rPr>
              <w:t>Fixed (85%)</w:t>
            </w:r>
          </w:p>
        </w:tc>
        <w:tc>
          <w:tcPr>
            <w:tcW w:w="1405" w:type="dxa"/>
            <w:tcPrChange w:id="168" w:author="Author" w:date="2024-05-15T11:15:00Z">
              <w:tcPr>
                <w:tcW w:w="2280" w:type="dxa"/>
                <w:gridSpan w:val="2"/>
              </w:tcPr>
            </w:tcPrChange>
          </w:tcPr>
          <w:p w14:paraId="788AA400" w14:textId="4A13DD26" w:rsidR="005C2C42" w:rsidRPr="00874A70" w:rsidRDefault="005C2C42" w:rsidP="000C6F2B">
            <w:pPr>
              <w:pStyle w:val="1"/>
              <w:jc w:val="center"/>
              <w:rPr>
                <w:szCs w:val="22"/>
              </w:rPr>
            </w:pPr>
            <w:ins w:id="169" w:author="Author" w:date="2024-05-15T11:15:00Z">
              <w:r>
                <w:rPr>
                  <w:szCs w:val="22"/>
                </w:rPr>
                <w:t>Conventional Low Carbon</w:t>
              </w:r>
            </w:ins>
          </w:p>
        </w:tc>
      </w:tr>
      <w:tr w:rsidR="005C2C42" w:rsidRPr="00506BD8" w14:paraId="1DC1DE16" w14:textId="79C27A6C" w:rsidTr="005C2C42">
        <w:tc>
          <w:tcPr>
            <w:tcW w:w="2186" w:type="dxa"/>
            <w:tcPrChange w:id="170" w:author="Author" w:date="2024-05-15T11:15:00Z">
              <w:tcPr>
                <w:tcW w:w="2520" w:type="dxa"/>
                <w:gridSpan w:val="2"/>
              </w:tcPr>
            </w:tcPrChange>
          </w:tcPr>
          <w:p w14:paraId="2C9765FD" w14:textId="77777777" w:rsidR="005C2C42" w:rsidRPr="00874A70" w:rsidRDefault="005C2C42" w:rsidP="000C6F2B">
            <w:pPr>
              <w:pStyle w:val="1"/>
              <w:jc w:val="both"/>
              <w:rPr>
                <w:szCs w:val="22"/>
              </w:rPr>
            </w:pPr>
            <w:r w:rsidRPr="00874A70">
              <w:rPr>
                <w:szCs w:val="22"/>
              </w:rPr>
              <w:t>Interconnectors</w:t>
            </w:r>
          </w:p>
        </w:tc>
        <w:tc>
          <w:tcPr>
            <w:tcW w:w="2017" w:type="dxa"/>
            <w:tcPrChange w:id="171" w:author="Author" w:date="2024-05-15T11:15:00Z">
              <w:tcPr>
                <w:tcW w:w="2400" w:type="dxa"/>
                <w:gridSpan w:val="2"/>
              </w:tcPr>
            </w:tcPrChange>
          </w:tcPr>
          <w:p w14:paraId="4730629E" w14:textId="77777777" w:rsidR="005C2C42" w:rsidRPr="00874A70" w:rsidRDefault="005C2C42" w:rsidP="000C6F2B">
            <w:pPr>
              <w:pStyle w:val="1"/>
              <w:jc w:val="center"/>
              <w:rPr>
                <w:szCs w:val="22"/>
              </w:rPr>
            </w:pPr>
            <w:r w:rsidRPr="00874A70">
              <w:rPr>
                <w:szCs w:val="22"/>
              </w:rPr>
              <w:t>Fixed (0%)</w:t>
            </w:r>
          </w:p>
        </w:tc>
        <w:tc>
          <w:tcPr>
            <w:tcW w:w="1948" w:type="dxa"/>
            <w:tcPrChange w:id="172" w:author="Author" w:date="2024-05-15T11:15:00Z">
              <w:tcPr>
                <w:tcW w:w="2280" w:type="dxa"/>
                <w:gridSpan w:val="2"/>
              </w:tcPr>
            </w:tcPrChange>
          </w:tcPr>
          <w:p w14:paraId="26441AB8" w14:textId="77777777" w:rsidR="005C2C42" w:rsidRPr="00874A70" w:rsidRDefault="005C2C42" w:rsidP="000C6F2B">
            <w:pPr>
              <w:pStyle w:val="1"/>
              <w:jc w:val="center"/>
              <w:rPr>
                <w:szCs w:val="22"/>
              </w:rPr>
            </w:pPr>
            <w:r w:rsidRPr="00874A70">
              <w:rPr>
                <w:szCs w:val="22"/>
              </w:rPr>
              <w:t>Fixed (100%)</w:t>
            </w:r>
          </w:p>
        </w:tc>
        <w:tc>
          <w:tcPr>
            <w:tcW w:w="1405" w:type="dxa"/>
            <w:tcPrChange w:id="173" w:author="Author" w:date="2024-05-15T11:15:00Z">
              <w:tcPr>
                <w:tcW w:w="2280" w:type="dxa"/>
                <w:gridSpan w:val="2"/>
              </w:tcPr>
            </w:tcPrChange>
          </w:tcPr>
          <w:p w14:paraId="34DF8D20" w14:textId="4FE18DA3" w:rsidR="005C2C42" w:rsidRPr="00874A70" w:rsidRDefault="005C2C42" w:rsidP="000C6F2B">
            <w:pPr>
              <w:pStyle w:val="1"/>
              <w:jc w:val="center"/>
              <w:rPr>
                <w:szCs w:val="22"/>
              </w:rPr>
            </w:pPr>
            <w:ins w:id="174" w:author="Author" w:date="2024-05-15T11:15:00Z">
              <w:r>
                <w:rPr>
                  <w:szCs w:val="22"/>
                </w:rPr>
                <w:t>N/A</w:t>
              </w:r>
            </w:ins>
          </w:p>
        </w:tc>
      </w:tr>
      <w:tr w:rsidR="005C2C42" w:rsidRPr="00506BD8" w14:paraId="4C8CC99E" w14:textId="7F35E342" w:rsidTr="005C2C42">
        <w:tc>
          <w:tcPr>
            <w:tcW w:w="2186" w:type="dxa"/>
            <w:tcPrChange w:id="175" w:author="Author" w:date="2024-05-15T11:15:00Z">
              <w:tcPr>
                <w:tcW w:w="2520" w:type="dxa"/>
                <w:gridSpan w:val="2"/>
              </w:tcPr>
            </w:tcPrChange>
          </w:tcPr>
          <w:p w14:paraId="3171B248" w14:textId="77777777" w:rsidR="005C2C42" w:rsidRPr="00874A70" w:rsidRDefault="005C2C42" w:rsidP="000C6F2B">
            <w:pPr>
              <w:pStyle w:val="1"/>
              <w:jc w:val="both"/>
              <w:rPr>
                <w:szCs w:val="22"/>
              </w:rPr>
            </w:pPr>
            <w:r w:rsidRPr="00874A70">
              <w:rPr>
                <w:szCs w:val="22"/>
              </w:rPr>
              <w:t>Hydro</w:t>
            </w:r>
          </w:p>
        </w:tc>
        <w:tc>
          <w:tcPr>
            <w:tcW w:w="2017" w:type="dxa"/>
            <w:tcPrChange w:id="176" w:author="Author" w:date="2024-05-15T11:15:00Z">
              <w:tcPr>
                <w:tcW w:w="2400" w:type="dxa"/>
                <w:gridSpan w:val="2"/>
              </w:tcPr>
            </w:tcPrChange>
          </w:tcPr>
          <w:p w14:paraId="71D14826" w14:textId="77777777" w:rsidR="005C2C42" w:rsidRPr="00874A70" w:rsidRDefault="005C2C42" w:rsidP="000C6F2B">
            <w:pPr>
              <w:pStyle w:val="1"/>
              <w:jc w:val="center"/>
              <w:rPr>
                <w:szCs w:val="22"/>
              </w:rPr>
            </w:pPr>
            <w:r w:rsidRPr="00874A70">
              <w:rPr>
                <w:szCs w:val="22"/>
              </w:rPr>
              <w:t>Variable</w:t>
            </w:r>
          </w:p>
        </w:tc>
        <w:tc>
          <w:tcPr>
            <w:tcW w:w="1948" w:type="dxa"/>
            <w:tcPrChange w:id="177" w:author="Author" w:date="2024-05-15T11:15:00Z">
              <w:tcPr>
                <w:tcW w:w="2280" w:type="dxa"/>
                <w:gridSpan w:val="2"/>
              </w:tcPr>
            </w:tcPrChange>
          </w:tcPr>
          <w:p w14:paraId="04C9CB66" w14:textId="77777777" w:rsidR="005C2C42" w:rsidRPr="00874A70" w:rsidRDefault="005C2C42" w:rsidP="000C6F2B">
            <w:pPr>
              <w:pStyle w:val="1"/>
              <w:jc w:val="center"/>
              <w:rPr>
                <w:szCs w:val="22"/>
              </w:rPr>
            </w:pPr>
            <w:r w:rsidRPr="00874A70">
              <w:rPr>
                <w:szCs w:val="22"/>
              </w:rPr>
              <w:t>Variable</w:t>
            </w:r>
          </w:p>
        </w:tc>
        <w:tc>
          <w:tcPr>
            <w:tcW w:w="1405" w:type="dxa"/>
            <w:tcPrChange w:id="178" w:author="Author" w:date="2024-05-15T11:15:00Z">
              <w:tcPr>
                <w:tcW w:w="2280" w:type="dxa"/>
                <w:gridSpan w:val="2"/>
              </w:tcPr>
            </w:tcPrChange>
          </w:tcPr>
          <w:p w14:paraId="515C44A0" w14:textId="02904461" w:rsidR="005C2C42" w:rsidRPr="00874A70" w:rsidRDefault="005C2C42" w:rsidP="000C6F2B">
            <w:pPr>
              <w:pStyle w:val="1"/>
              <w:jc w:val="center"/>
              <w:rPr>
                <w:szCs w:val="22"/>
              </w:rPr>
            </w:pPr>
            <w:ins w:id="179" w:author="Author" w:date="2024-05-15T11:15:00Z">
              <w:r>
                <w:rPr>
                  <w:szCs w:val="22"/>
                </w:rPr>
                <w:t>Conventional Low Carbon</w:t>
              </w:r>
            </w:ins>
          </w:p>
        </w:tc>
      </w:tr>
      <w:tr w:rsidR="005C2C42" w:rsidRPr="00506BD8" w14:paraId="11CB4A1A" w14:textId="5BC18C75" w:rsidTr="005C2C42">
        <w:tc>
          <w:tcPr>
            <w:tcW w:w="2186" w:type="dxa"/>
            <w:tcPrChange w:id="180" w:author="Author" w:date="2024-05-15T11:15:00Z">
              <w:tcPr>
                <w:tcW w:w="2520" w:type="dxa"/>
                <w:gridSpan w:val="2"/>
              </w:tcPr>
            </w:tcPrChange>
          </w:tcPr>
          <w:p w14:paraId="501F89C4" w14:textId="77777777" w:rsidR="005C2C42" w:rsidRPr="00874A70" w:rsidRDefault="005C2C42" w:rsidP="000C6F2B">
            <w:pPr>
              <w:pStyle w:val="1"/>
              <w:jc w:val="both"/>
              <w:rPr>
                <w:szCs w:val="22"/>
              </w:rPr>
            </w:pPr>
            <w:r w:rsidRPr="00874A70">
              <w:rPr>
                <w:szCs w:val="22"/>
              </w:rPr>
              <w:t>Pumped Storage</w:t>
            </w:r>
          </w:p>
        </w:tc>
        <w:tc>
          <w:tcPr>
            <w:tcW w:w="2017" w:type="dxa"/>
            <w:tcPrChange w:id="181" w:author="Author" w:date="2024-05-15T11:15:00Z">
              <w:tcPr>
                <w:tcW w:w="2400" w:type="dxa"/>
                <w:gridSpan w:val="2"/>
              </w:tcPr>
            </w:tcPrChange>
          </w:tcPr>
          <w:p w14:paraId="64F4F619" w14:textId="77777777" w:rsidR="005C2C42" w:rsidRPr="00874A70" w:rsidRDefault="005C2C42" w:rsidP="000C6F2B">
            <w:pPr>
              <w:pStyle w:val="1"/>
              <w:jc w:val="center"/>
              <w:rPr>
                <w:szCs w:val="22"/>
              </w:rPr>
            </w:pPr>
            <w:r w:rsidRPr="00874A70">
              <w:rPr>
                <w:szCs w:val="22"/>
              </w:rPr>
              <w:t>Variable</w:t>
            </w:r>
          </w:p>
        </w:tc>
        <w:tc>
          <w:tcPr>
            <w:tcW w:w="1948" w:type="dxa"/>
            <w:tcPrChange w:id="182" w:author="Author" w:date="2024-05-15T11:15:00Z">
              <w:tcPr>
                <w:tcW w:w="2280" w:type="dxa"/>
                <w:gridSpan w:val="2"/>
              </w:tcPr>
            </w:tcPrChange>
          </w:tcPr>
          <w:p w14:paraId="24920B61" w14:textId="77777777" w:rsidR="005C2C42" w:rsidRPr="00874A70" w:rsidRDefault="005C2C42" w:rsidP="000C6F2B">
            <w:pPr>
              <w:pStyle w:val="1"/>
              <w:jc w:val="center"/>
              <w:rPr>
                <w:szCs w:val="22"/>
              </w:rPr>
            </w:pPr>
            <w:r w:rsidRPr="00874A70">
              <w:rPr>
                <w:szCs w:val="22"/>
              </w:rPr>
              <w:t>Fixed (50%)</w:t>
            </w:r>
          </w:p>
        </w:tc>
        <w:tc>
          <w:tcPr>
            <w:tcW w:w="1405" w:type="dxa"/>
            <w:tcPrChange w:id="183" w:author="Author" w:date="2024-05-15T11:15:00Z">
              <w:tcPr>
                <w:tcW w:w="2280" w:type="dxa"/>
                <w:gridSpan w:val="2"/>
              </w:tcPr>
            </w:tcPrChange>
          </w:tcPr>
          <w:p w14:paraId="2B3658A5" w14:textId="176207A5" w:rsidR="005C2C42" w:rsidRPr="00874A70" w:rsidRDefault="005C2C42" w:rsidP="000C6F2B">
            <w:pPr>
              <w:pStyle w:val="1"/>
              <w:jc w:val="center"/>
              <w:rPr>
                <w:szCs w:val="22"/>
              </w:rPr>
            </w:pPr>
            <w:ins w:id="184" w:author="Author" w:date="2024-05-15T11:16:00Z">
              <w:r>
                <w:rPr>
                  <w:szCs w:val="22"/>
                </w:rPr>
                <w:t>Conventional Carbon</w:t>
              </w:r>
            </w:ins>
          </w:p>
        </w:tc>
      </w:tr>
      <w:tr w:rsidR="005C2C42" w:rsidRPr="00506BD8" w14:paraId="5F4836F2" w14:textId="5EF37A3F" w:rsidTr="005C2C42">
        <w:tc>
          <w:tcPr>
            <w:tcW w:w="2186" w:type="dxa"/>
            <w:tcPrChange w:id="185" w:author="Author" w:date="2024-05-15T11:15:00Z">
              <w:tcPr>
                <w:tcW w:w="2520" w:type="dxa"/>
                <w:gridSpan w:val="2"/>
              </w:tcPr>
            </w:tcPrChange>
          </w:tcPr>
          <w:p w14:paraId="3EE69452" w14:textId="77777777" w:rsidR="005C2C42" w:rsidRPr="00874A70" w:rsidRDefault="005C2C42" w:rsidP="000C6F2B">
            <w:pPr>
              <w:pStyle w:val="1"/>
              <w:jc w:val="both"/>
              <w:rPr>
                <w:szCs w:val="22"/>
              </w:rPr>
            </w:pPr>
            <w:r w:rsidRPr="00874A70">
              <w:rPr>
                <w:szCs w:val="22"/>
              </w:rPr>
              <w:t>Peaking</w:t>
            </w:r>
          </w:p>
        </w:tc>
        <w:tc>
          <w:tcPr>
            <w:tcW w:w="2017" w:type="dxa"/>
            <w:tcPrChange w:id="186" w:author="Author" w:date="2024-05-15T11:15:00Z">
              <w:tcPr>
                <w:tcW w:w="2400" w:type="dxa"/>
                <w:gridSpan w:val="2"/>
              </w:tcPr>
            </w:tcPrChange>
          </w:tcPr>
          <w:p w14:paraId="2ED4F591" w14:textId="77777777" w:rsidR="005C2C42" w:rsidRPr="00874A70" w:rsidRDefault="005C2C42" w:rsidP="000C6F2B">
            <w:pPr>
              <w:pStyle w:val="1"/>
              <w:jc w:val="center"/>
              <w:rPr>
                <w:szCs w:val="22"/>
              </w:rPr>
            </w:pPr>
            <w:r w:rsidRPr="00874A70">
              <w:rPr>
                <w:szCs w:val="22"/>
              </w:rPr>
              <w:t>Variable</w:t>
            </w:r>
          </w:p>
        </w:tc>
        <w:tc>
          <w:tcPr>
            <w:tcW w:w="1948" w:type="dxa"/>
            <w:tcPrChange w:id="187" w:author="Author" w:date="2024-05-15T11:15:00Z">
              <w:tcPr>
                <w:tcW w:w="2280" w:type="dxa"/>
                <w:gridSpan w:val="2"/>
              </w:tcPr>
            </w:tcPrChange>
          </w:tcPr>
          <w:p w14:paraId="3ADD851B" w14:textId="77777777" w:rsidR="005C2C42" w:rsidRPr="00874A70" w:rsidRDefault="005C2C42" w:rsidP="000C6F2B">
            <w:pPr>
              <w:pStyle w:val="1"/>
              <w:jc w:val="center"/>
              <w:rPr>
                <w:szCs w:val="22"/>
              </w:rPr>
            </w:pPr>
            <w:proofErr w:type="gramStart"/>
            <w:r w:rsidRPr="00874A70">
              <w:rPr>
                <w:szCs w:val="22"/>
              </w:rPr>
              <w:t>Fixed  (</w:t>
            </w:r>
            <w:proofErr w:type="gramEnd"/>
            <w:r w:rsidRPr="00874A70">
              <w:rPr>
                <w:szCs w:val="22"/>
              </w:rPr>
              <w:t>0%)</w:t>
            </w:r>
          </w:p>
        </w:tc>
        <w:tc>
          <w:tcPr>
            <w:tcW w:w="1405" w:type="dxa"/>
            <w:tcPrChange w:id="188" w:author="Author" w:date="2024-05-15T11:15:00Z">
              <w:tcPr>
                <w:tcW w:w="2280" w:type="dxa"/>
                <w:gridSpan w:val="2"/>
              </w:tcPr>
            </w:tcPrChange>
          </w:tcPr>
          <w:p w14:paraId="3DA5A797" w14:textId="26CC120B" w:rsidR="005C2C42" w:rsidRPr="00874A70" w:rsidRDefault="005C2C42" w:rsidP="000C6F2B">
            <w:pPr>
              <w:pStyle w:val="1"/>
              <w:jc w:val="center"/>
              <w:rPr>
                <w:szCs w:val="22"/>
              </w:rPr>
            </w:pPr>
            <w:ins w:id="189" w:author="Author" w:date="2024-05-15T11:16:00Z">
              <w:r>
                <w:rPr>
                  <w:szCs w:val="22"/>
                </w:rPr>
                <w:t>Conventional Carbon</w:t>
              </w:r>
            </w:ins>
          </w:p>
        </w:tc>
      </w:tr>
      <w:tr w:rsidR="005C2C42" w:rsidRPr="00506BD8" w14:paraId="4A8BF391" w14:textId="171B2A7E" w:rsidTr="005C2C42">
        <w:tc>
          <w:tcPr>
            <w:tcW w:w="2186" w:type="dxa"/>
            <w:tcPrChange w:id="190" w:author="Author" w:date="2024-05-15T11:15:00Z">
              <w:tcPr>
                <w:tcW w:w="2520" w:type="dxa"/>
                <w:gridSpan w:val="2"/>
              </w:tcPr>
            </w:tcPrChange>
          </w:tcPr>
          <w:p w14:paraId="7070CF75" w14:textId="77777777" w:rsidR="005C2C42" w:rsidRPr="00874A70" w:rsidRDefault="005C2C42" w:rsidP="000C6F2B">
            <w:pPr>
              <w:pStyle w:val="1"/>
              <w:jc w:val="both"/>
              <w:rPr>
                <w:szCs w:val="22"/>
              </w:rPr>
            </w:pPr>
            <w:r w:rsidRPr="00874A70">
              <w:rPr>
                <w:szCs w:val="22"/>
              </w:rPr>
              <w:t>Other (Conventional)</w:t>
            </w:r>
          </w:p>
        </w:tc>
        <w:tc>
          <w:tcPr>
            <w:tcW w:w="2017" w:type="dxa"/>
            <w:tcPrChange w:id="191" w:author="Author" w:date="2024-05-15T11:15:00Z">
              <w:tcPr>
                <w:tcW w:w="2400" w:type="dxa"/>
                <w:gridSpan w:val="2"/>
              </w:tcPr>
            </w:tcPrChange>
          </w:tcPr>
          <w:p w14:paraId="32D3AAC6" w14:textId="77777777" w:rsidR="005C2C42" w:rsidRPr="00874A70" w:rsidRDefault="005C2C42" w:rsidP="000C6F2B">
            <w:pPr>
              <w:pStyle w:val="1"/>
              <w:jc w:val="center"/>
              <w:rPr>
                <w:szCs w:val="22"/>
              </w:rPr>
            </w:pPr>
            <w:r w:rsidRPr="00874A70">
              <w:rPr>
                <w:szCs w:val="22"/>
              </w:rPr>
              <w:t>Variable</w:t>
            </w:r>
          </w:p>
        </w:tc>
        <w:tc>
          <w:tcPr>
            <w:tcW w:w="1948" w:type="dxa"/>
            <w:tcPrChange w:id="192" w:author="Author" w:date="2024-05-15T11:15:00Z">
              <w:tcPr>
                <w:tcW w:w="2280" w:type="dxa"/>
                <w:gridSpan w:val="2"/>
              </w:tcPr>
            </w:tcPrChange>
          </w:tcPr>
          <w:p w14:paraId="7D4B3DBA" w14:textId="77777777" w:rsidR="005C2C42" w:rsidRPr="00874A70" w:rsidRDefault="005C2C42" w:rsidP="000C6F2B">
            <w:pPr>
              <w:pStyle w:val="1"/>
              <w:jc w:val="center"/>
              <w:rPr>
                <w:szCs w:val="22"/>
              </w:rPr>
            </w:pPr>
            <w:r w:rsidRPr="00874A70">
              <w:rPr>
                <w:szCs w:val="22"/>
              </w:rPr>
              <w:t>Variable</w:t>
            </w:r>
          </w:p>
        </w:tc>
        <w:tc>
          <w:tcPr>
            <w:tcW w:w="1405" w:type="dxa"/>
            <w:tcPrChange w:id="193" w:author="Author" w:date="2024-05-15T11:15:00Z">
              <w:tcPr>
                <w:tcW w:w="2280" w:type="dxa"/>
                <w:gridSpan w:val="2"/>
              </w:tcPr>
            </w:tcPrChange>
          </w:tcPr>
          <w:p w14:paraId="0839E710" w14:textId="7DDD064F" w:rsidR="005C2C42" w:rsidRPr="00874A70" w:rsidRDefault="005C2C42" w:rsidP="000C6F2B">
            <w:pPr>
              <w:pStyle w:val="1"/>
              <w:jc w:val="center"/>
              <w:rPr>
                <w:szCs w:val="22"/>
              </w:rPr>
            </w:pPr>
            <w:ins w:id="194" w:author="Author" w:date="2024-05-15T11:16:00Z">
              <w:r>
                <w:rPr>
                  <w:szCs w:val="22"/>
                </w:rPr>
                <w:t>Conventional Carbon</w:t>
              </w:r>
            </w:ins>
          </w:p>
        </w:tc>
      </w:tr>
    </w:tbl>
    <w:p w14:paraId="760BEA33" w14:textId="77777777" w:rsidR="00940F3A" w:rsidRDefault="00940F3A" w:rsidP="00940F3A">
      <w:pPr>
        <w:pStyle w:val="1"/>
        <w:ind w:left="1987"/>
        <w:jc w:val="both"/>
      </w:pPr>
    </w:p>
    <w:p w14:paraId="42248F47" w14:textId="05ACB7BB" w:rsidR="00940F3A" w:rsidRDefault="00940F3A" w:rsidP="005C2C42">
      <w:pPr>
        <w:pStyle w:val="1"/>
        <w:numPr>
          <w:ilvl w:val="0"/>
          <w:numId w:val="51"/>
        </w:numPr>
        <w:ind w:left="1920"/>
        <w:jc w:val="both"/>
        <w:rPr>
          <w:ins w:id="195" w:author="Author" w:date="2024-05-15T11:16:00Z"/>
        </w:rPr>
      </w:pPr>
      <w:r>
        <w:t xml:space="preserve">These scaling factors and generation plant types are set out in the Security Standard. These may be reviewed from time to time. The latest version will be used in the calculation of </w:t>
      </w:r>
      <w:proofErr w:type="spellStart"/>
      <w:r>
        <w:t>TNUoS</w:t>
      </w:r>
      <w:proofErr w:type="spellEnd"/>
      <w:r>
        <w:t xml:space="preserve"> tariffs and is published in the Statement of Use of System Charges</w:t>
      </w:r>
    </w:p>
    <w:p w14:paraId="06002737" w14:textId="7D7498FE" w:rsidR="005C2C42" w:rsidRDefault="005C2C42" w:rsidP="005C2C42">
      <w:pPr>
        <w:pStyle w:val="1"/>
        <w:numPr>
          <w:ilvl w:val="0"/>
          <w:numId w:val="51"/>
        </w:numPr>
        <w:ind w:left="1920"/>
        <w:jc w:val="both"/>
        <w:rPr>
          <w:ins w:id="196" w:author="Author" w:date="2024-05-15T11:16:00Z"/>
        </w:rPr>
      </w:pPr>
      <w:ins w:id="197" w:author="Author" w:date="2024-05-15T11:16:00Z">
        <w:r>
          <w:t xml:space="preserve">For the purposes of multi technology </w:t>
        </w:r>
        <w:r w:rsidRPr="00F231B2">
          <w:rPr>
            <w:b/>
            <w:bCs/>
          </w:rPr>
          <w:t>Power Station</w:t>
        </w:r>
        <w:r>
          <w:t xml:space="preserve"> charging, “technology type” shall categorise a </w:t>
        </w:r>
      </w:ins>
      <w:ins w:id="198" w:author="Alex Aristodemou (NESO)" w:date="2025-04-14T11:06:00Z" w16du:dateUtc="2025-04-14T10:06:00Z">
        <w:r w:rsidR="0054156B">
          <w:rPr>
            <w:b/>
            <w:bCs/>
          </w:rPr>
          <w:t>G</w:t>
        </w:r>
      </w:ins>
      <w:ins w:id="199" w:author="Author" w:date="2024-05-15T11:16:00Z">
        <w:del w:id="200" w:author="Alex Aristodemou (NESO)" w:date="2025-04-14T11:06:00Z" w16du:dateUtc="2025-04-14T10:06:00Z">
          <w:r w:rsidRPr="0054156B" w:rsidDel="0054156B">
            <w:rPr>
              <w:b/>
              <w:bCs/>
              <w:rPrChange w:id="201" w:author="Alex Aristodemou (NESO)" w:date="2025-04-14T11:06:00Z" w16du:dateUtc="2025-04-14T10:06:00Z">
                <w:rPr/>
              </w:rPrChange>
            </w:rPr>
            <w:delText>g</w:delText>
          </w:r>
        </w:del>
        <w:r w:rsidRPr="0054156B">
          <w:rPr>
            <w:b/>
            <w:bCs/>
            <w:rPrChange w:id="202" w:author="Alex Aristodemou (NESO)" w:date="2025-04-14T11:06:00Z" w16du:dateUtc="2025-04-14T10:06:00Z">
              <w:rPr/>
            </w:rPrChange>
          </w:rPr>
          <w:t>enerator</w:t>
        </w:r>
        <w:r>
          <w:t xml:space="preserve"> as either Conventional Carbon, Conventional Low Carbon, or Intermittent as per the table above. Technology type may include more than one generation plant type</w:t>
        </w:r>
      </w:ins>
    </w:p>
    <w:p w14:paraId="4EED2359" w14:textId="77777777" w:rsidR="005C2C42" w:rsidRDefault="005C2C42" w:rsidP="005C2C42">
      <w:pPr>
        <w:pStyle w:val="1"/>
        <w:numPr>
          <w:ilvl w:val="0"/>
          <w:numId w:val="51"/>
        </w:numPr>
        <w:ind w:left="1920"/>
        <w:jc w:val="both"/>
        <w:rPr>
          <w:ins w:id="203" w:author="Author" w:date="2024-05-15T11:16:00Z"/>
        </w:rPr>
      </w:pPr>
      <w:ins w:id="204" w:author="Author" w:date="2024-05-15T11:16:00Z">
        <w:r w:rsidRPr="00D1392F">
          <w:lastRenderedPageBreak/>
          <w:t xml:space="preserve">For a multi technology </w:t>
        </w:r>
        <w:r w:rsidRPr="00F231B2">
          <w:rPr>
            <w:b/>
            <w:bCs/>
          </w:rPr>
          <w:t>Power Station</w:t>
        </w:r>
        <w:r w:rsidRPr="00D1392F">
          <w:t xml:space="preserve">, the technology type assigned to each </w:t>
        </w:r>
        <w:r w:rsidRPr="00D25980">
          <w:rPr>
            <w:b/>
            <w:bCs/>
            <w:rPrChange w:id="205" w:author="Alex Aristodemou (NESO)" w:date="2025-04-14T11:09:00Z" w16du:dateUtc="2025-04-14T10:09:00Z">
              <w:rPr/>
            </w:rPrChange>
          </w:rPr>
          <w:t>BM Unit</w:t>
        </w:r>
        <w:r w:rsidRPr="00D1392F">
          <w:t xml:space="preserve"> will be </w:t>
        </w:r>
        <w:r>
          <w:t xml:space="preserve">based on the category </w:t>
        </w:r>
        <w:r w:rsidRPr="00D1392F">
          <w:t xml:space="preserve">as contained in the relevant </w:t>
        </w:r>
        <w:r w:rsidRPr="00D25980">
          <w:rPr>
            <w:b/>
            <w:bCs/>
            <w:rPrChange w:id="206" w:author="Alex Aristodemou (NESO)" w:date="2025-04-14T11:09:00Z" w16du:dateUtc="2025-04-14T10:09:00Z">
              <w:rPr/>
            </w:rPrChange>
          </w:rPr>
          <w:t>Bilateral Connection Agreement</w:t>
        </w:r>
        <w:r w:rsidRPr="00D1392F">
          <w:t xml:space="preserve"> or </w:t>
        </w:r>
        <w:r w:rsidRPr="00D25980">
          <w:rPr>
            <w:b/>
            <w:bCs/>
            <w:rPrChange w:id="207" w:author="Alex Aristodemou (NESO)" w:date="2025-04-14T11:09:00Z" w16du:dateUtc="2025-04-14T10:09:00Z">
              <w:rPr/>
            </w:rPrChange>
          </w:rPr>
          <w:t>Bilateral Embedded Generation Agreement</w:t>
        </w:r>
        <w:r w:rsidRPr="00D1392F">
          <w:t>.</w:t>
        </w:r>
      </w:ins>
    </w:p>
    <w:p w14:paraId="7A71FA46" w14:textId="77777777" w:rsidR="005C2C42" w:rsidRDefault="005C2C42" w:rsidP="005C2C42">
      <w:pPr>
        <w:pStyle w:val="1"/>
        <w:numPr>
          <w:ilvl w:val="0"/>
          <w:numId w:val="51"/>
        </w:numPr>
        <w:ind w:left="1920"/>
        <w:jc w:val="both"/>
        <w:rPr>
          <w:ins w:id="208" w:author="Author" w:date="2024-05-15T11:16:00Z"/>
        </w:rPr>
      </w:pPr>
      <w:ins w:id="209" w:author="Author" w:date="2024-05-15T11:16:00Z">
        <w:r>
          <w:t xml:space="preserve">A single technology </w:t>
        </w:r>
        <w:r w:rsidRPr="00F231B2">
          <w:rPr>
            <w:b/>
            <w:bCs/>
          </w:rPr>
          <w:t>Power Station</w:t>
        </w:r>
        <w:r>
          <w:t xml:space="preserve"> utilises one technology type to produce electricity</w:t>
        </w:r>
      </w:ins>
    </w:p>
    <w:p w14:paraId="019B53AF" w14:textId="45E0ADA4" w:rsidR="005C2C42" w:rsidRDefault="005C2C42" w:rsidP="005C2C42">
      <w:pPr>
        <w:pStyle w:val="1"/>
        <w:numPr>
          <w:ilvl w:val="0"/>
          <w:numId w:val="51"/>
        </w:numPr>
        <w:ind w:left="1920"/>
        <w:jc w:val="both"/>
        <w:rPr>
          <w:ins w:id="210" w:author="Author" w:date="2024-05-15T11:16:00Z"/>
        </w:rPr>
      </w:pPr>
      <w:ins w:id="211" w:author="Author" w:date="2024-05-15T11:16:00Z">
        <w:r>
          <w:t xml:space="preserve">A multi technology </w:t>
        </w:r>
        <w:r w:rsidRPr="00F231B2">
          <w:rPr>
            <w:b/>
            <w:bCs/>
          </w:rPr>
          <w:t>Power Station</w:t>
        </w:r>
        <w:r>
          <w:t xml:space="preserve"> utilises </w:t>
        </w:r>
        <w:commentRangeStart w:id="212"/>
        <w:r>
          <w:t>more than</w:t>
        </w:r>
      </w:ins>
      <w:r w:rsidR="0035600A">
        <w:t xml:space="preserve"> one</w:t>
      </w:r>
      <w:ins w:id="213" w:author="Author" w:date="2024-05-15T11:16:00Z">
        <w:r>
          <w:t xml:space="preserve"> technology </w:t>
        </w:r>
      </w:ins>
      <w:commentRangeEnd w:id="212"/>
      <w:r w:rsidR="0035600A">
        <w:rPr>
          <w:rStyle w:val="CommentReference"/>
          <w:rFonts w:ascii="Arial" w:hAnsi="Arial"/>
        </w:rPr>
        <w:commentReference w:id="212"/>
      </w:r>
      <w:ins w:id="214" w:author="Author" w:date="2024-05-15T11:16:00Z">
        <w:r>
          <w:t xml:space="preserve">type to produce electricity. Nodal generation for a multi technology </w:t>
        </w:r>
        <w:r w:rsidRPr="00F231B2">
          <w:rPr>
            <w:b/>
            <w:bCs/>
          </w:rPr>
          <w:t>Power Station</w:t>
        </w:r>
        <w:r>
          <w:t xml:space="preserve"> uses </w:t>
        </w:r>
        <w:r w:rsidRPr="0050614F">
          <w:rPr>
            <w:highlight w:val="lightGray"/>
            <w:rPrChange w:id="215" w:author="Martin Cahill (NESO)" w:date="2025-04-29T15:53:00Z" w16du:dateUtc="2025-04-29T14:53:00Z">
              <w:rPr/>
            </w:rPrChange>
          </w:rPr>
          <w:t>MTEC</w:t>
        </w:r>
        <w:r>
          <w:t xml:space="preserve"> as per paragraph 14.18.7</w:t>
        </w:r>
      </w:ins>
    </w:p>
    <w:p w14:paraId="3EE6049D" w14:textId="77777777" w:rsidR="005C2C42" w:rsidRDefault="005C2C42" w:rsidP="005C2C42">
      <w:pPr>
        <w:pStyle w:val="1"/>
        <w:numPr>
          <w:ilvl w:val="0"/>
          <w:numId w:val="51"/>
        </w:numPr>
        <w:ind w:left="1920"/>
        <w:jc w:val="both"/>
        <w:rPr>
          <w:ins w:id="216" w:author="Author" w:date="2024-05-15T11:16:00Z"/>
        </w:rPr>
      </w:pPr>
      <w:proofErr w:type="gramStart"/>
      <w:ins w:id="217" w:author="Author" w:date="2024-05-15T11:16:00Z">
        <w:r>
          <w:t>In the event that</w:t>
        </w:r>
        <w:proofErr w:type="gramEnd"/>
        <w:r>
          <w:t xml:space="preserve"> a multi technology </w:t>
        </w:r>
        <w:r w:rsidRPr="00F231B2">
          <w:rPr>
            <w:b/>
            <w:bCs/>
          </w:rPr>
          <w:t>Power Station</w:t>
        </w:r>
        <w:r>
          <w:t xml:space="preserve"> does not have appropriate metering, </w:t>
        </w:r>
        <w:r w:rsidRPr="00D1392F">
          <w:t xml:space="preserve">refer to further guidance made available. Further guidance made available from </w:t>
        </w:r>
        <w:r w:rsidRPr="000E7E0E">
          <w:rPr>
            <w:b/>
            <w:bCs/>
            <w:rPrChange w:id="218" w:author="Alex Aristodemou (NESO)" w:date="2025-04-14T11:08:00Z" w16du:dateUtc="2025-04-14T10:08:00Z">
              <w:rPr/>
            </w:rPrChange>
          </w:rPr>
          <w:t>The Company</w:t>
        </w:r>
        <w:r w:rsidRPr="00D1392F">
          <w:t xml:space="preserve"> from time to time will provide further detail on treatment of multi technology </w:t>
        </w:r>
        <w:r w:rsidRPr="00F231B2">
          <w:rPr>
            <w:b/>
            <w:bCs/>
          </w:rPr>
          <w:t>Power Stations</w:t>
        </w:r>
        <w:r w:rsidRPr="00D1392F">
          <w:t xml:space="preserve">. Where inconsistencies or conflicts exist between the </w:t>
        </w:r>
        <w:r w:rsidRPr="00D25980">
          <w:rPr>
            <w:b/>
            <w:bCs/>
            <w:rPrChange w:id="219" w:author="Alex Aristodemou (NESO)" w:date="2025-04-14T11:08:00Z" w16du:dateUtc="2025-04-14T10:08:00Z">
              <w:rPr/>
            </w:rPrChange>
          </w:rPr>
          <w:t>CUSC</w:t>
        </w:r>
        <w:r w:rsidRPr="00D1392F">
          <w:t xml:space="preserve"> and that guidance, the </w:t>
        </w:r>
        <w:r w:rsidRPr="00D25980">
          <w:rPr>
            <w:b/>
            <w:bCs/>
            <w:rPrChange w:id="220" w:author="Alex Aristodemou (NESO)" w:date="2025-04-14T11:09:00Z" w16du:dateUtc="2025-04-14T10:09:00Z">
              <w:rPr/>
            </w:rPrChange>
          </w:rPr>
          <w:t>CUSC</w:t>
        </w:r>
        <w:r w:rsidRPr="00D1392F">
          <w:t xml:space="preserve"> shall take precedence.</w:t>
        </w:r>
      </w:ins>
    </w:p>
    <w:p w14:paraId="4E113A8E" w14:textId="77777777" w:rsidR="005C2C42" w:rsidRDefault="005C2C42">
      <w:pPr>
        <w:pStyle w:val="1"/>
        <w:ind w:left="1920"/>
        <w:jc w:val="both"/>
        <w:pPrChange w:id="221" w:author="Author" w:date="2024-05-15T11:16:00Z">
          <w:pPr>
            <w:pStyle w:val="1"/>
            <w:ind w:left="1560"/>
            <w:jc w:val="both"/>
          </w:pPr>
        </w:pPrChange>
      </w:pPr>
    </w:p>
    <w:p w14:paraId="0F996E3D" w14:textId="77777777" w:rsidR="00940F3A" w:rsidRDefault="00940F3A" w:rsidP="00940F3A">
      <w:pPr>
        <w:pStyle w:val="1"/>
        <w:ind w:left="1080"/>
        <w:jc w:val="both"/>
      </w:pPr>
    </w:p>
    <w:p w14:paraId="0C26CCAA" w14:textId="7E4E9481"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del w:id="222" w:author="Author" w:date="2024-05-15T11:16:00Z">
        <w:r w:rsidR="00940F3A" w:rsidRPr="0002711E" w:rsidDel="005C2C42">
          <w:delText xml:space="preserve"> In the event that a power station is made up of more than one technology type, the type of the higher Transmission Entry Capacity (TEC) would apply.</w:delText>
        </w:r>
      </w:del>
      <w:ins w:id="223" w:author="Author" w:date="2024-05-15T11:16:00Z">
        <w:r w:rsidR="005C2C42">
          <w:t>.</w:t>
        </w:r>
      </w:ins>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 xml:space="preserve">to those used </w:t>
      </w:r>
      <w:r>
        <w:lastRenderedPageBreak/>
        <w:t>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proofErr w:type="spellStart"/>
      <w:r>
        <w:t>TNUoS</w:t>
      </w:r>
      <w:proofErr w:type="spellEnd"/>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w:t>
      </w:r>
      <w:proofErr w:type="spellStart"/>
      <w:r w:rsidRPr="00BF295A">
        <w:rPr>
          <w:rFonts w:ascii="Arial" w:hAnsi="Arial" w:cs="Arial"/>
          <w:szCs w:val="22"/>
        </w:rPr>
        <w:t>TNUoS</w:t>
      </w:r>
      <w:proofErr w:type="spellEnd"/>
      <w:r w:rsidRPr="00BF295A">
        <w:rPr>
          <w:rFonts w:ascii="Arial" w:hAnsi="Arial" w:cs="Arial"/>
          <w:szCs w:val="22"/>
        </w:rPr>
        <w:t xml:space="preserve">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 xml:space="preserve">that it is a valid request, the transport model inputs shall be adjusted accordingly and taken into account in the calculation of </w:t>
      </w:r>
      <w:proofErr w:type="spellStart"/>
      <w:r w:rsidRPr="00BF295A">
        <w:t>TNUoS</w:t>
      </w:r>
      <w:proofErr w:type="spellEnd"/>
      <w:r w:rsidRPr="00BF295A">
        <w:t xml:space="preserve">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any circuit route changes that extend circuits are likely to result in a greater </w:t>
            </w:r>
            <w:proofErr w:type="spellStart"/>
            <w:r w:rsidRPr="00EC2712">
              <w:rPr>
                <w:rFonts w:ascii="Arial" w:hAnsi="Arial" w:cs="Arial"/>
                <w:iCs/>
                <w:sz w:val="22"/>
                <w:szCs w:val="22"/>
              </w:rPr>
              <w:t>TNUoS</w:t>
            </w:r>
            <w:proofErr w:type="spellEnd"/>
            <w:r w:rsidRPr="00EC2712">
              <w:rPr>
                <w:rFonts w:ascii="Arial" w:hAnsi="Arial" w:cs="Arial"/>
                <w:iCs/>
                <w:sz w:val="22"/>
                <w:szCs w:val="22"/>
              </w:rPr>
              <w:t xml:space="preserve">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As part of determining the </w:t>
            </w:r>
            <w:proofErr w:type="spellStart"/>
            <w:r w:rsidRPr="00677208">
              <w:rPr>
                <w:rFonts w:ascii="Arial" w:hAnsi="Arial" w:cs="Arial"/>
                <w:iCs/>
                <w:sz w:val="22"/>
                <w:szCs w:val="22"/>
              </w:rPr>
              <w:t>TNUoS</w:t>
            </w:r>
            <w:proofErr w:type="spellEnd"/>
            <w:r w:rsidRPr="00677208">
              <w:rPr>
                <w:rFonts w:ascii="Arial" w:hAnsi="Arial" w:cs="Arial"/>
                <w:iCs/>
                <w:sz w:val="22"/>
                <w:szCs w:val="22"/>
              </w:rPr>
              <w:t xml:space="preserve">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w:t>
      </w:r>
      <w:proofErr w:type="spellStart"/>
      <w:r w:rsidR="00125177" w:rsidRPr="00825406">
        <w:t>TNUoS</w:t>
      </w:r>
      <w:proofErr w:type="spellEnd"/>
      <w:r w:rsidR="00125177" w:rsidRPr="00825406">
        <w:t xml:space="preserve">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w:t>
      </w:r>
      <w:proofErr w:type="spellStart"/>
      <w:r w:rsidR="00125177" w:rsidRPr="00825406">
        <w:t>TNUoS</w:t>
      </w:r>
      <w:proofErr w:type="spellEnd"/>
      <w:r w:rsidR="00125177" w:rsidRPr="00825406">
        <w:t xml:space="preserve">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24" w:name="_Toc49661109"/>
      <w:bookmarkStart w:id="225" w:name="_Toc274049680"/>
      <w:r w:rsidRPr="006661FE">
        <w:rPr>
          <w:rFonts w:ascii="Arial" w:hAnsi="Arial" w:cs="Arial"/>
          <w:b/>
        </w:rPr>
        <w:t>Model Outputs</w:t>
      </w:r>
      <w:bookmarkEnd w:id="224"/>
      <w:bookmarkEnd w:id="22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w:t>
      </w:r>
      <w:proofErr w:type="spellStart"/>
      <w:r>
        <w:t>TNUoS</w:t>
      </w:r>
      <w:proofErr w:type="spellEnd"/>
      <w:r>
        <w:t xml:space="preserve">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 xml:space="preserve">particular </w:t>
      </w:r>
      <w:r>
        <w:lastRenderedPageBreak/>
        <w:t>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26" w:name="_Toc32201077"/>
    </w:p>
    <w:p w14:paraId="10911A77" w14:textId="77777777" w:rsidR="006661FE" w:rsidRPr="009470D8" w:rsidRDefault="006661FE" w:rsidP="006661FE">
      <w:pPr>
        <w:pStyle w:val="Heading2"/>
      </w:pPr>
      <w:bookmarkStart w:id="227" w:name="_Toc274049681"/>
      <w:bookmarkStart w:id="228" w:name="_Toc49661110"/>
      <w:r w:rsidRPr="009470D8">
        <w:t>Calculation of local nodal marginal km</w:t>
      </w:r>
      <w:bookmarkEnd w:id="22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29" w:name="_Toc274049682"/>
      <w:r>
        <w:t>Calculation of zonal marginal km</w:t>
      </w:r>
      <w:bookmarkEnd w:id="226"/>
      <w:bookmarkEnd w:id="228"/>
      <w:bookmarkEnd w:id="22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30"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3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w:t>
      </w:r>
      <w:proofErr w:type="spellStart"/>
      <w:r w:rsidRPr="000B6C0D">
        <w:t>TNUoS</w:t>
      </w:r>
      <w:proofErr w:type="spellEnd"/>
      <w:r w:rsidRPr="000B6C0D">
        <w:t xml:space="preserve">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31" w:name="_Toc32201078"/>
      <w:bookmarkStart w:id="232" w:name="_Toc49661111"/>
      <w:bookmarkStart w:id="233" w:name="_Toc274049683"/>
      <w:r>
        <w:t>Deriving the Final</w:t>
      </w:r>
      <w:r w:rsidRPr="00E75EE9">
        <w:rPr>
          <w:color w:val="auto"/>
        </w:rPr>
        <w:t xml:space="preserve"> </w:t>
      </w:r>
      <w:r w:rsidRPr="00E75EE9">
        <w:t>Local £/kW Tariff and the Wider</w:t>
      </w:r>
      <w:r>
        <w:t xml:space="preserve"> £/kW Tariff</w:t>
      </w:r>
      <w:bookmarkEnd w:id="231"/>
      <w:bookmarkEnd w:id="232"/>
      <w:bookmarkEnd w:id="23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34" w:name="_Toc49661112"/>
    </w:p>
    <w:p w14:paraId="00EBE464" w14:textId="77777777" w:rsidR="006661FE" w:rsidRPr="00543982" w:rsidRDefault="006661FE" w:rsidP="006661FE">
      <w:pPr>
        <w:pStyle w:val="Heading3"/>
        <w:ind w:firstLine="709"/>
        <w:jc w:val="both"/>
        <w:rPr>
          <w:rFonts w:ascii="Arial (W1)" w:hAnsi="Arial (W1)"/>
        </w:rPr>
      </w:pPr>
      <w:bookmarkStart w:id="235" w:name="_Toc274049684"/>
      <w:r w:rsidRPr="00543982">
        <w:rPr>
          <w:rFonts w:ascii="Arial" w:hAnsi="Arial" w:cs="Arial"/>
          <w:b/>
        </w:rPr>
        <w:lastRenderedPageBreak/>
        <w:t>The Expansion Constant</w:t>
      </w:r>
      <w:bookmarkEnd w:id="234"/>
      <w:bookmarkEnd w:id="23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w:t>
      </w:r>
      <w:proofErr w:type="gramStart"/>
      <w:r w:rsidRPr="0099632B">
        <w:rPr>
          <w:rFonts w:cs="Arial"/>
          <w:szCs w:val="22"/>
        </w:rPr>
        <w:t>a number of</w:t>
      </w:r>
      <w:proofErr w:type="gramEnd"/>
      <w:r w:rsidRPr="0099632B">
        <w:rPr>
          <w:rFonts w:cs="Arial"/>
          <w:szCs w:val="22"/>
        </w:rPr>
        <w:t xml:space="preserve">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36" w:name="_Toc274049685"/>
      <w:bookmarkStart w:id="23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36"/>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38" w:name="_Toc274049686"/>
      <w:r w:rsidRPr="00543982">
        <w:rPr>
          <w:rFonts w:ascii="Arial" w:hAnsi="Arial" w:cs="Arial"/>
          <w:b/>
        </w:rPr>
        <w:t>The Locational Onshore Security Factor</w:t>
      </w:r>
      <w:bookmarkEnd w:id="237"/>
      <w:bookmarkEnd w:id="23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39" w:name="_Hlt506963614"/>
      <w:bookmarkEnd w:id="23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4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4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41" w:name="_Toc49661114"/>
      <w:bookmarkStart w:id="242" w:name="_Toc274049687"/>
      <w:r w:rsidRPr="00887323">
        <w:rPr>
          <w:rFonts w:ascii="Arial" w:hAnsi="Arial" w:cs="Arial"/>
          <w:b/>
        </w:rPr>
        <w:t>Initial Transport Tariff</w:t>
      </w:r>
      <w:bookmarkEnd w:id="241"/>
      <w:bookmarkEnd w:id="24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6514F55D"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43" w:author="Author" w:date="2024-05-15T11:18:00Z">
        <w:r w:rsidR="005C2C42" w:rsidRPr="0091529B">
          <w:rPr>
            <w:b/>
            <w:bCs/>
            <w:rPrChange w:id="244" w:author="Author" w:date="2024-05-15T11:28:00Z">
              <w:rPr/>
            </w:rPrChange>
          </w:rPr>
          <w:t>P</w:t>
        </w:r>
      </w:ins>
      <w:del w:id="245" w:author="Author" w:date="2024-05-15T11:18:00Z">
        <w:r w:rsidRPr="0091529B" w:rsidDel="005C2C42">
          <w:rPr>
            <w:b/>
            <w:bCs/>
            <w:rPrChange w:id="246" w:author="Author" w:date="2024-05-15T11:28:00Z">
              <w:rPr/>
            </w:rPrChange>
          </w:rPr>
          <w:delText>p</w:delText>
        </w:r>
      </w:del>
      <w:r w:rsidRPr="0091529B">
        <w:rPr>
          <w:b/>
          <w:bCs/>
          <w:rPrChange w:id="247" w:author="Author" w:date="2024-05-15T11:28:00Z">
            <w:rPr/>
          </w:rPrChange>
        </w:rPr>
        <w:t xml:space="preserve">ower </w:t>
      </w:r>
      <w:ins w:id="248" w:author="Author" w:date="2024-05-15T11:18:00Z">
        <w:r w:rsidR="005C2C42" w:rsidRPr="0091529B">
          <w:rPr>
            <w:b/>
            <w:bCs/>
            <w:rPrChange w:id="249" w:author="Author" w:date="2024-05-15T11:28:00Z">
              <w:rPr/>
            </w:rPrChange>
          </w:rPr>
          <w:t>S</w:t>
        </w:r>
      </w:ins>
      <w:del w:id="250" w:author="Author" w:date="2024-05-15T11:18:00Z">
        <w:r w:rsidRPr="0091529B" w:rsidDel="005C2C42">
          <w:rPr>
            <w:b/>
            <w:bCs/>
            <w:rPrChange w:id="251" w:author="Author" w:date="2024-05-15T11:28:00Z">
              <w:rPr/>
            </w:rPrChange>
          </w:rPr>
          <w:delText>s</w:delText>
        </w:r>
      </w:del>
      <w:r w:rsidRPr="0091529B">
        <w:rPr>
          <w:b/>
          <w:bCs/>
          <w:rPrChange w:id="252" w:author="Author" w:date="2024-05-15T11:28:00Z">
            <w:rPr/>
          </w:rPrChange>
        </w:rPr>
        <w:t>tation</w:t>
      </w:r>
      <w:r>
        <w:t xml:space="preserve"> TEC (MW); and </w:t>
      </w:r>
    </w:p>
    <w:p w14:paraId="5CAC9227" w14:textId="1FF62C0A" w:rsidR="00636937" w:rsidRDefault="00636937" w:rsidP="00636937">
      <w:pPr>
        <w:pStyle w:val="1"/>
        <w:ind w:left="1440"/>
        <w:rPr>
          <w:ins w:id="253" w:author="Author" w:date="2024-05-15T11:18: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38FC9D9" w14:textId="77777777" w:rsidR="00EA528F" w:rsidRDefault="00EA528F" w:rsidP="00636937">
      <w:pPr>
        <w:pStyle w:val="1"/>
        <w:ind w:left="1440"/>
        <w:rPr>
          <w:ins w:id="254" w:author="Author" w:date="2025-04-09T12:18:00Z" w16du:dateUtc="2025-04-09T11:18:00Z"/>
        </w:rPr>
      </w:pPr>
    </w:p>
    <w:p w14:paraId="4204315B" w14:textId="60C0126D" w:rsidR="005C2C42" w:rsidRDefault="005C2C42" w:rsidP="00636937">
      <w:pPr>
        <w:pStyle w:val="1"/>
        <w:ind w:left="1440"/>
        <w:rPr>
          <w:ins w:id="255" w:author="Author" w:date="2024-05-15T11:18:00Z"/>
        </w:rPr>
      </w:pPr>
      <w:ins w:id="256" w:author="Author" w:date="2024-05-15T11:18: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w:t>
        </w:r>
      </w:ins>
      <w:commentRangeStart w:id="257"/>
      <w:ins w:id="258" w:author="Author" w:date="2025-04-09T12:03:00Z" w16du:dateUtc="2025-04-09T11:03:00Z">
        <w:r w:rsidR="0035600A" w:rsidRPr="0035600A">
          <w:rPr>
            <w:b/>
            <w:bCs/>
            <w:rPrChange w:id="259" w:author="Author" w:date="2025-04-09T12:04:00Z" w16du:dateUtc="2025-04-09T11:04:00Z">
              <w:rPr/>
            </w:rPrChange>
          </w:rPr>
          <w:t>BM Unit</w:t>
        </w:r>
      </w:ins>
      <w:commentRangeEnd w:id="257"/>
      <w:ins w:id="260" w:author="Author" w:date="2025-04-09T12:04:00Z" w16du:dateUtc="2025-04-09T11:04:00Z">
        <w:r w:rsidR="0035600A">
          <w:rPr>
            <w:rStyle w:val="CommentReference"/>
            <w:rFonts w:ascii="Arial" w:hAnsi="Arial"/>
          </w:rPr>
          <w:commentReference w:id="257"/>
        </w:r>
      </w:ins>
      <w:ins w:id="261" w:author="Author" w:date="2024-05-15T11:18:00Z">
        <w:r>
          <w:t xml:space="preserve">. </w:t>
        </w:r>
      </w:ins>
    </w:p>
    <w:p w14:paraId="0DE54312" w14:textId="2F4ABE37" w:rsidR="005C2C42" w:rsidRDefault="005C2C42" w:rsidP="00636937">
      <w:pPr>
        <w:pStyle w:val="1"/>
        <w:ind w:left="1440"/>
        <w:rPr>
          <w:ins w:id="262" w:author="Author" w:date="2024-05-15T11:18:00Z"/>
        </w:rPr>
      </w:pPr>
    </w:p>
    <w:p w14:paraId="23718744" w14:textId="69F1FB98" w:rsidR="005C2C42" w:rsidRPr="00A006AF" w:rsidRDefault="00000000" w:rsidP="005C2C42">
      <w:pPr>
        <w:pStyle w:val="1"/>
        <w:ind w:left="1440"/>
        <w:jc w:val="center"/>
        <w:rPr>
          <w:ins w:id="263" w:author="Author" w:date="2024-05-15T11:18:00Z"/>
        </w:rPr>
      </w:pPr>
      <m:oMathPara>
        <m:oMath>
          <m:sSub>
            <m:sSubPr>
              <m:ctrlPr>
                <w:ins w:id="264" w:author="Author" w:date="2025-04-09T12:05:00Z" w16du:dateUtc="2025-04-09T11:05:00Z">
                  <w:rPr>
                    <w:rFonts w:ascii="Cambria Math" w:hAnsi="Cambria Math"/>
                    <w:i/>
                  </w:rPr>
                </w:ins>
              </m:ctrlPr>
            </m:sSubPr>
            <m:e>
              <m:r>
                <w:ins w:id="265" w:author="Author" w:date="2025-04-09T12:05:00Z" w16du:dateUtc="2025-04-09T11:05:00Z">
                  <w:rPr>
                    <w:rFonts w:ascii="Cambria Math" w:hAnsi="Cambria Math"/>
                  </w:rPr>
                  <m:t>ALF</m:t>
                </w:ins>
              </m:r>
            </m:e>
            <m:sub>
              <m:r>
                <w:ins w:id="266" w:author="Author" w:date="2025-04-09T12:05:00Z" w16du:dateUtc="2025-04-09T11:05:00Z">
                  <w:rPr>
                    <w:rFonts w:ascii="Cambria Math" w:hAnsi="Cambria Math"/>
                  </w:rPr>
                  <m:t>BMU</m:t>
                </w:ins>
              </m:r>
            </m:sub>
          </m:sSub>
          <m:r>
            <w:ins w:id="267" w:author="Author" w:date="2025-04-09T12:03:00Z" w16du:dateUtc="2025-04-09T11:03:00Z">
              <w:rPr>
                <w:rFonts w:ascii="Cambria Math" w:hAnsi="Cambria Math"/>
              </w:rPr>
              <m:t>=</m:t>
            </w:ins>
          </m:r>
          <m:f>
            <m:fPr>
              <m:ctrlPr>
                <w:ins w:id="268" w:author="Author" w:date="2024-05-15T11:18:00Z">
                  <w:rPr>
                    <w:rFonts w:ascii="Cambria Math" w:hAnsi="Cambria Math"/>
                    <w:i/>
                  </w:rPr>
                </w:ins>
              </m:ctrlPr>
            </m:fPr>
            <m:num>
              <m:nary>
                <m:naryPr>
                  <m:chr m:val="∑"/>
                  <m:limLoc m:val="undOvr"/>
                  <m:ctrlPr>
                    <w:ins w:id="269" w:author="Author" w:date="2024-05-15T11:18:00Z">
                      <w:rPr>
                        <w:rFonts w:ascii="Cambria Math" w:hAnsi="Cambria Math"/>
                        <w:i/>
                      </w:rPr>
                    </w:ins>
                  </m:ctrlPr>
                </m:naryPr>
                <m:sub>
                  <m:r>
                    <w:ins w:id="270" w:author="Author" w:date="2024-05-15T11:18:00Z">
                      <w:rPr>
                        <w:rFonts w:ascii="Cambria Math" w:hAnsi="Cambria Math"/>
                      </w:rPr>
                      <m:t>p=1</m:t>
                    </w:ins>
                  </m:r>
                </m:sub>
                <m:sup>
                  <m:r>
                    <w:ins w:id="271" w:author="Author" w:date="2024-05-15T11:18:00Z">
                      <w:rPr>
                        <w:rFonts w:ascii="Cambria Math" w:hAnsi="Cambria Math"/>
                      </w:rPr>
                      <m:t>17520</m:t>
                    </w:ins>
                  </m:r>
                </m:sup>
                <m:e>
                  <m:sSub>
                    <m:sSubPr>
                      <m:ctrlPr>
                        <w:ins w:id="272" w:author="Author" w:date="2025-04-09T12:17:00Z" w16du:dateUtc="2025-04-09T11:17:00Z">
                          <w:rPr>
                            <w:rFonts w:ascii="Cambria Math" w:hAnsi="Cambria Math"/>
                            <w:i/>
                          </w:rPr>
                        </w:ins>
                      </m:ctrlPr>
                    </m:sSubPr>
                    <m:e>
                      <m:r>
                        <w:ins w:id="273" w:author="Author" w:date="2025-04-09T12:17:00Z" w16du:dateUtc="2025-04-09T11:17:00Z">
                          <w:rPr>
                            <w:rFonts w:ascii="Cambria Math" w:hAnsi="Cambria Math"/>
                          </w:rPr>
                          <m:t>GMWh</m:t>
                        </w:ins>
                      </m:r>
                    </m:e>
                    <m:sub>
                      <m:r>
                        <w:ins w:id="274" w:author="Author" w:date="2025-04-09T12:17:00Z" w16du:dateUtc="2025-04-09T11:17:00Z">
                          <w:rPr>
                            <w:rFonts w:ascii="Cambria Math" w:hAnsi="Cambria Math"/>
                          </w:rPr>
                          <m:t>pBMU</m:t>
                        </w:ins>
                      </m:r>
                    </m:sub>
                  </m:sSub>
                </m:e>
              </m:nary>
            </m:num>
            <m:den>
              <m:nary>
                <m:naryPr>
                  <m:chr m:val="∑"/>
                  <m:limLoc m:val="undOvr"/>
                  <m:ctrlPr>
                    <w:ins w:id="275" w:author="Author" w:date="2024-05-15T11:18:00Z">
                      <w:rPr>
                        <w:rFonts w:ascii="Cambria Math" w:hAnsi="Cambria Math"/>
                        <w:i/>
                      </w:rPr>
                    </w:ins>
                  </m:ctrlPr>
                </m:naryPr>
                <m:sub>
                  <m:r>
                    <w:ins w:id="276" w:author="Author" w:date="2024-05-15T11:18:00Z">
                      <w:rPr>
                        <w:rFonts w:ascii="Cambria Math" w:hAnsi="Cambria Math"/>
                      </w:rPr>
                      <m:t>p=1</m:t>
                    </w:ins>
                  </m:r>
                </m:sub>
                <m:sup>
                  <m:r>
                    <w:ins w:id="277" w:author="Author" w:date="2024-05-15T11:18:00Z">
                      <w:rPr>
                        <w:rFonts w:ascii="Cambria Math" w:hAnsi="Cambria Math"/>
                      </w:rPr>
                      <m:t>17520</m:t>
                    </w:ins>
                  </m:r>
                </m:sup>
                <m:e>
                  <m:sSub>
                    <m:sSubPr>
                      <m:ctrlPr>
                        <w:ins w:id="278" w:author="Author" w:date="2024-05-15T11:18:00Z">
                          <w:rPr>
                            <w:rFonts w:ascii="Cambria Math" w:hAnsi="Cambria Math"/>
                            <w:i/>
                          </w:rPr>
                        </w:ins>
                      </m:ctrlPr>
                    </m:sSubPr>
                    <m:e>
                      <m:r>
                        <w:ins w:id="279" w:author="Author" w:date="2025-04-09T12:05:00Z" w16du:dateUtc="2025-04-09T11:05:00Z">
                          <w:rPr>
                            <w:rFonts w:ascii="Cambria Math" w:hAnsi="Cambria Math"/>
                          </w:rPr>
                          <m:t>TEC</m:t>
                        </w:ins>
                      </m:r>
                    </m:e>
                    <m:sub>
                      <m:r>
                        <w:ins w:id="280" w:author="Author" w:date="2025-04-09T12:07:00Z" w16du:dateUtc="2025-04-09T11:07:00Z">
                          <w:rPr>
                            <w:rFonts w:ascii="Cambria Math" w:hAnsi="Cambria Math"/>
                          </w:rPr>
                          <m:t>p</m:t>
                        </w:ins>
                      </m:r>
                    </m:sub>
                  </m:sSub>
                </m:e>
              </m:nary>
              <m:r>
                <w:ins w:id="281" w:author="Author" w:date="2024-05-15T11:18:00Z">
                  <w:rPr>
                    <w:rFonts w:ascii="Cambria Math" w:hAnsi="Cambria Math"/>
                  </w:rPr>
                  <m:t xml:space="preserve"> ×0.5</m:t>
                </w:ins>
              </m:r>
              <w:commentRangeStart w:id="282"/>
              <w:commentRangeEnd w:id="282"/>
              <m:r>
                <m:rPr>
                  <m:sty m:val="p"/>
                </m:rPr>
                <w:rPr>
                  <w:rStyle w:val="CommentReference"/>
                  <w:rFonts w:ascii="Arial" w:hAnsi="Arial"/>
                </w:rPr>
                <w:commentReference w:id="282"/>
              </m:r>
            </m:den>
          </m:f>
        </m:oMath>
      </m:oMathPara>
    </w:p>
    <w:p w14:paraId="555F0FEC" w14:textId="77777777" w:rsidR="005C2C42" w:rsidRDefault="005C2C42" w:rsidP="005C2C42">
      <w:pPr>
        <w:pStyle w:val="1"/>
        <w:ind w:left="1440"/>
        <w:rPr>
          <w:ins w:id="283" w:author="Author" w:date="2024-05-15T11:18:00Z"/>
        </w:rPr>
      </w:pPr>
    </w:p>
    <w:p w14:paraId="3AF2B0DE" w14:textId="77777777" w:rsidR="005C2C42" w:rsidRDefault="005C2C42" w:rsidP="005C2C42">
      <w:pPr>
        <w:pStyle w:val="1"/>
        <w:ind w:left="1440"/>
        <w:rPr>
          <w:ins w:id="284" w:author="Author" w:date="2024-05-15T11:18:00Z"/>
        </w:rPr>
      </w:pPr>
      <w:ins w:id="285" w:author="Author" w:date="2024-05-15T11:18:00Z">
        <w:r>
          <w:t>Where:</w:t>
        </w:r>
      </w:ins>
    </w:p>
    <w:p w14:paraId="0B781037" w14:textId="24DF11F1" w:rsidR="005C2C42" w:rsidRDefault="0035600A" w:rsidP="005C2C42">
      <w:pPr>
        <w:pStyle w:val="1"/>
        <w:ind w:left="1440"/>
        <w:rPr>
          <w:ins w:id="286" w:author="Author" w:date="2024-05-15T11:18:00Z"/>
        </w:rPr>
      </w:pPr>
      <w:ins w:id="287" w:author="Author" w:date="2025-04-09T12:07:00Z" w16du:dateUtc="2025-04-09T11:07:00Z">
        <w:r>
          <w:t>ALF</w:t>
        </w:r>
        <w:r w:rsidRPr="00EA528F">
          <w:rPr>
            <w:vertAlign w:val="subscript"/>
            <w:rPrChange w:id="288" w:author="Author" w:date="2025-04-09T12:18:00Z" w16du:dateUtc="2025-04-09T11:18:00Z">
              <w:rPr/>
            </w:rPrChange>
          </w:rPr>
          <w:t>BMU</w:t>
        </w:r>
      </w:ins>
      <w:ins w:id="289" w:author="Author" w:date="2025-04-09T12:18:00Z" w16du:dateUtc="2025-04-09T11:18:00Z">
        <w:r w:rsidR="00EA528F">
          <w:t xml:space="preserve"> is the ALF for a </w:t>
        </w:r>
        <w:r w:rsidR="00EA528F" w:rsidRPr="00EA528F">
          <w:rPr>
            <w:b/>
            <w:bCs/>
            <w:rPrChange w:id="290" w:author="Author" w:date="2025-04-09T12:18:00Z" w16du:dateUtc="2025-04-09T11:18:00Z">
              <w:rPr/>
            </w:rPrChange>
          </w:rPr>
          <w:t>BM Unit</w:t>
        </w:r>
        <w:r w:rsidR="00EA528F">
          <w:t xml:space="preserve"> at a multi technology </w:t>
        </w:r>
        <w:r w:rsidR="00EA528F" w:rsidRPr="00EA528F">
          <w:rPr>
            <w:b/>
            <w:bCs/>
            <w:rPrChange w:id="291" w:author="Author" w:date="2025-04-09T12:18:00Z" w16du:dateUtc="2025-04-09T11:18:00Z">
              <w:rPr/>
            </w:rPrChange>
          </w:rPr>
          <w:t>Power Station</w:t>
        </w:r>
      </w:ins>
    </w:p>
    <w:p w14:paraId="1812C01C" w14:textId="78FBAC1A" w:rsidR="005C2C42" w:rsidRDefault="005C2C42" w:rsidP="005C2C42">
      <w:pPr>
        <w:pStyle w:val="1"/>
        <w:ind w:left="1440"/>
        <w:rPr>
          <w:ins w:id="292" w:author="Author" w:date="2025-04-09T12:18:00Z" w16du:dateUtc="2025-04-09T11:18:00Z"/>
        </w:rPr>
      </w:pPr>
      <w:proofErr w:type="spellStart"/>
      <w:ins w:id="293" w:author="Author" w:date="2024-05-15T11:18:00Z">
        <w:r>
          <w:t>GMWh</w:t>
        </w:r>
      </w:ins>
      <w:ins w:id="294" w:author="Author" w:date="2025-04-09T12:17:00Z" w16du:dateUtc="2025-04-09T11:17:00Z">
        <w:r w:rsidR="00EA528F" w:rsidRPr="00EA528F">
          <w:rPr>
            <w:vertAlign w:val="subscript"/>
            <w:rPrChange w:id="295" w:author="Author" w:date="2025-04-09T12:17:00Z" w16du:dateUtc="2025-04-09T11:17:00Z">
              <w:rPr/>
            </w:rPrChange>
          </w:rPr>
          <w:t>pBMU</w:t>
        </w:r>
      </w:ins>
      <w:proofErr w:type="spellEnd"/>
      <w:ins w:id="296" w:author="Author" w:date="2024-05-15T11:18:00Z">
        <w:r>
          <w:t xml:space="preserve"> is the maximum of FPN or actual metered output in a </w:t>
        </w:r>
        <w:r w:rsidRPr="00F231B2">
          <w:rPr>
            <w:b/>
            <w:bCs/>
          </w:rPr>
          <w:t>Settlement Period</w:t>
        </w:r>
        <w:r>
          <w:t xml:space="preserve"> related to the </w:t>
        </w:r>
        <w:r w:rsidRPr="00F231B2">
          <w:rPr>
            <w:b/>
            <w:bCs/>
          </w:rPr>
          <w:t>BM Unit</w:t>
        </w:r>
        <w:r>
          <w:t xml:space="preserve"> </w:t>
        </w:r>
      </w:ins>
    </w:p>
    <w:p w14:paraId="6170120E" w14:textId="77777777" w:rsidR="005C2C42" w:rsidRDefault="005C2C42"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548064CC" w:rsidR="00636937" w:rsidRPr="00823D2E" w:rsidRDefault="005C2C42" w:rsidP="007D27B2">
      <w:pPr>
        <w:pStyle w:val="1"/>
        <w:numPr>
          <w:ilvl w:val="0"/>
          <w:numId w:val="90"/>
        </w:numPr>
        <w:jc w:val="both"/>
        <w:rPr>
          <w:b/>
        </w:rPr>
      </w:pPr>
      <w:ins w:id="297" w:author="Author" w:date="2024-05-15T11:18:00Z">
        <w:r>
          <w:lastRenderedPageBreak/>
          <w:t xml:space="preserve">For </w:t>
        </w:r>
      </w:ins>
      <w:ins w:id="298" w:author="Alex Aristodemou (NESO)" w:date="2025-04-14T11:29:00Z" w16du:dateUtc="2025-04-14T10:29:00Z">
        <w:r w:rsidR="00057974">
          <w:t>s</w:t>
        </w:r>
      </w:ins>
      <w:ins w:id="299" w:author="Author" w:date="2024-05-15T11:18:00Z">
        <w:del w:id="300" w:author="Alex Aristodemou (NESO)" w:date="2025-04-14T11:29:00Z" w16du:dateUtc="2025-04-14T10:29:00Z">
          <w:r w:rsidDel="00057974">
            <w:delText>S</w:delText>
          </w:r>
        </w:del>
        <w:r>
          <w:t xml:space="preserve">ingle technology </w:t>
        </w:r>
        <w:r w:rsidRPr="0091529B">
          <w:rPr>
            <w:b/>
            <w:bCs/>
            <w:rPrChange w:id="301" w:author="Author" w:date="2024-05-15T11:29:00Z">
              <w:rPr/>
            </w:rPrChange>
          </w:rPr>
          <w:t>Power Stations</w:t>
        </w:r>
      </w:ins>
      <w:ins w:id="302" w:author="Author" w:date="2024-05-15T11:19:00Z">
        <w:r>
          <w:t xml:space="preserve">, </w:t>
        </w:r>
      </w:ins>
      <w:del w:id="303" w:author="Author" w:date="2024-05-15T11:19:00Z">
        <w:r w:rsidR="00636937" w:rsidRPr="00891501" w:rsidDel="005C2C42">
          <w:delText>T</w:delText>
        </w:r>
      </w:del>
      <w:ins w:id="304" w:author="Author" w:date="2024-05-15T11:19: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305" w:author="Author" w:date="2024-05-15T11:19: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r w:rsidRPr="00117917">
          <w:rPr>
            <w:highlight w:val="lightGray"/>
            <w:rPrChange w:id="306" w:author="Martin Cahill (NESO)" w:date="2025-04-29T16:21:00Z" w16du:dateUtc="2025-04-29T15:21:00Z">
              <w:rPr/>
            </w:rPrChange>
          </w:rPr>
          <w:t>M</w:t>
        </w:r>
        <w:del w:id="307" w:author="Martin Cahill (NESO)" w:date="2025-04-29T16:21:00Z" w16du:dateUtc="2025-04-29T15:21:00Z">
          <w:r w:rsidRPr="00117917" w:rsidDel="00117917">
            <w:rPr>
              <w:highlight w:val="lightGray"/>
              <w:rPrChange w:id="308" w:author="Martin Cahill (NESO)" w:date="2025-04-29T16:21:00Z" w16du:dateUtc="2025-04-29T15:21:00Z">
                <w:rPr/>
              </w:rPrChange>
            </w:rPr>
            <w:delText>TPS</w:delText>
          </w:r>
        </w:del>
        <w:r w:rsidRPr="00117917">
          <w:rPr>
            <w:highlight w:val="lightGray"/>
            <w:rPrChange w:id="309" w:author="Martin Cahill (NESO)" w:date="2025-04-29T16:21:00Z" w16du:dateUtc="2025-04-29T15:21:00Z">
              <w:rPr/>
            </w:rPrChange>
          </w:rPr>
          <w:t>TEC</w:t>
        </w:r>
        <w: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lastRenderedPageBreak/>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proofErr w:type="spellStart"/>
      <w:r>
        <w:rPr>
          <w:rFonts w:ascii="Arial" w:hAnsi="Arial" w:cs="Arial"/>
          <w:b/>
        </w:rPr>
        <w:t>TNUoS</w:t>
      </w:r>
      <w:proofErr w:type="spellEnd"/>
      <w:r>
        <w:rPr>
          <w:rFonts w:ascii="Arial" w:hAnsi="Arial" w:cs="Arial"/>
          <w:b/>
        </w:rPr>
        <w:t xml:space="preserve">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 xml:space="preserve">Embedded exports are exports measured on a half-hourly basis by Metering Systems, in accordance with the BSC, that are not subject to generation </w:t>
      </w:r>
      <w:proofErr w:type="spellStart"/>
      <w:r>
        <w:t>TNUoS</w:t>
      </w:r>
      <w:proofErr w:type="spellEnd"/>
      <w:r>
        <w:t>.</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w:t>
      </w:r>
      <w:r w:rsidRPr="00AB4296">
        <w:rPr>
          <w:rFonts w:ascii="Arial" w:eastAsia="Arial" w:hAnsi="Arial"/>
          <w:sz w:val="22"/>
          <w:szCs w:val="22"/>
        </w:rPr>
        <w:lastRenderedPageBreak/>
        <w:t xml:space="preserve">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lastRenderedPageBreak/>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310"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lastRenderedPageBreak/>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311" w:name="_Toc208554779"/>
      <w:bookmarkStart w:id="312" w:name="_Toc208745842"/>
      <w:bookmarkStart w:id="313" w:name="_Toc274049688"/>
      <w:r w:rsidRPr="00D76842">
        <w:rPr>
          <w:color w:val="auto"/>
        </w:rPr>
        <w:t>Deriving the Final Local Tariff</w:t>
      </w:r>
      <w:bookmarkEnd w:id="311"/>
      <w:bookmarkEnd w:id="312"/>
      <w:r>
        <w:rPr>
          <w:color w:val="auto"/>
        </w:rPr>
        <w:t xml:space="preserve"> (</w:t>
      </w:r>
      <w:r w:rsidRPr="00D76842">
        <w:rPr>
          <w:color w:val="auto"/>
        </w:rPr>
        <w:t>£/kW</w:t>
      </w:r>
      <w:r>
        <w:rPr>
          <w:color w:val="auto"/>
        </w:rPr>
        <w:t>)</w:t>
      </w:r>
      <w:bookmarkEnd w:id="313"/>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314" w:name="_Toc208554780"/>
      <w:bookmarkStart w:id="315" w:name="_Toc208745843"/>
      <w:bookmarkStart w:id="316" w:name="_Toc274049689"/>
      <w:r w:rsidRPr="009F4FB0">
        <w:rPr>
          <w:i/>
          <w:color w:val="auto"/>
        </w:rPr>
        <w:t>Local Circuit Tariff</w:t>
      </w:r>
      <w:bookmarkEnd w:id="314"/>
      <w:bookmarkEnd w:id="315"/>
      <w:bookmarkEnd w:id="316"/>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317" w:name="_Toc208554781"/>
      <w:bookmarkStart w:id="318" w:name="_Toc208745844"/>
    </w:p>
    <w:p w14:paraId="7839E442" w14:textId="77777777" w:rsidR="006661FE" w:rsidRPr="00543982" w:rsidRDefault="006661FE" w:rsidP="006661FE">
      <w:pPr>
        <w:pStyle w:val="Heading3"/>
        <w:ind w:left="709"/>
        <w:rPr>
          <w:rFonts w:ascii="Arial" w:hAnsi="Arial" w:cs="Arial"/>
          <w:b/>
        </w:rPr>
      </w:pPr>
      <w:bookmarkStart w:id="319" w:name="_Toc274049690"/>
      <w:r w:rsidRPr="00543982">
        <w:rPr>
          <w:rFonts w:ascii="Arial" w:hAnsi="Arial" w:cs="Arial"/>
          <w:b/>
        </w:rPr>
        <w:t>Onshore Local Substation Tariff</w:t>
      </w:r>
      <w:bookmarkEnd w:id="317"/>
      <w:bookmarkEnd w:id="318"/>
      <w:bookmarkEnd w:id="319"/>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w:t>
      </w:r>
      <w:r>
        <w:rPr>
          <w:rFonts w:cs="Arial"/>
          <w:szCs w:val="22"/>
        </w:rPr>
        <w:lastRenderedPageBreak/>
        <w:t xml:space="preserve">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320"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rPr>
          <w:szCs w:val="22"/>
        </w:rPr>
        <w:t>TNUoS</w:t>
      </w:r>
      <w:proofErr w:type="spellEnd"/>
      <w:r>
        <w:rPr>
          <w:szCs w:val="22"/>
        </w:rPr>
        <w:t xml:space="preserve">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20"/>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321" w:name="_Toc274049691"/>
      <w:r w:rsidRPr="00543982">
        <w:rPr>
          <w:rFonts w:ascii="Arial" w:hAnsi="Arial" w:cs="Arial"/>
          <w:b/>
        </w:rPr>
        <w:t>Offshore substation local tariff</w:t>
      </w:r>
      <w:bookmarkEnd w:id="321"/>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322" w:name="_Toc49661115"/>
      <w:bookmarkStart w:id="323" w:name="_Toc274049692"/>
      <w:bookmarkEnd w:id="310"/>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 xml:space="preserve">The total revenue to be recovered through </w:t>
      </w:r>
      <w:proofErr w:type="spellStart"/>
      <w:r w:rsidRPr="0003584B">
        <w:rPr>
          <w:rFonts w:ascii="Arial (W1)" w:hAnsi="Arial (W1)"/>
        </w:rPr>
        <w:t>TNUoS</w:t>
      </w:r>
      <w:proofErr w:type="spellEnd"/>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0003584B">
        <w:rPr>
          <w:rFonts w:ascii="Arial (W1)" w:hAnsi="Arial (W1)"/>
        </w:rPr>
        <w:t>TNUoS</w:t>
      </w:r>
      <w:proofErr w:type="spellEnd"/>
      <w:r w:rsidRPr="0003584B">
        <w:rPr>
          <w:rFonts w:ascii="Arial (W1)" w:hAnsi="Arial (W1)"/>
        </w:rPr>
        <w:t xml:space="preserve">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lastRenderedPageBreak/>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lastRenderedPageBreak/>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lastRenderedPageBreak/>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322"/>
    <w:bookmarkEnd w:id="323"/>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324" w:name="_Toc32201079"/>
      <w:bookmarkStart w:id="325" w:name="_Toc49661116"/>
      <w:bookmarkStart w:id="326" w:name="_Toc274049693"/>
      <w:r>
        <w:t>Final £/kW Tariff</w:t>
      </w:r>
      <w:bookmarkEnd w:id="324"/>
      <w:bookmarkEnd w:id="325"/>
      <w:bookmarkEnd w:id="326"/>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w:t>
      </w:r>
      <w:proofErr w:type="spellStart"/>
      <w:r>
        <w:t>TNUoS</w:t>
      </w:r>
      <w:proofErr w:type="spellEnd"/>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proofErr w:type="spellStart"/>
      <w:r w:rsidRPr="00B779B8">
        <w:rPr>
          <w:rFonts w:ascii="Arial" w:hAnsi="Arial"/>
          <w:sz w:val="22"/>
        </w:rPr>
        <w:t>TNUoS</w:t>
      </w:r>
      <w:proofErr w:type="spellEnd"/>
      <w:r w:rsidRPr="00B779B8">
        <w:rPr>
          <w:rFonts w:ascii="Arial" w:hAnsi="Arial"/>
          <w:sz w:val="22"/>
        </w:rPr>
        <w:t xml:space="preserve">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w:t>
      </w:r>
      <w:proofErr w:type="spellStart"/>
      <w:r>
        <w:rPr>
          <w:rFonts w:ascii="Arial" w:hAnsi="Arial"/>
          <w:sz w:val="22"/>
        </w:rPr>
        <w:t>TNUoS</w:t>
      </w:r>
      <w:proofErr w:type="spellEnd"/>
      <w:r>
        <w:rPr>
          <w:rFonts w:ascii="Arial" w:hAnsi="Arial"/>
          <w:sz w:val="22"/>
        </w:rPr>
        <w:t>)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lastRenderedPageBreak/>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 xml:space="preserve">Effective Embedded Export </w:t>
      </w:r>
      <w:proofErr w:type="spellStart"/>
      <w:r w:rsidR="00A26D6E">
        <w:rPr>
          <w:rFonts w:ascii="Arial" w:hAnsi="Arial"/>
          <w:sz w:val="22"/>
        </w:rPr>
        <w:t>TNUoS</w:t>
      </w:r>
      <w:proofErr w:type="spellEnd"/>
      <w:r w:rsidR="00A26D6E">
        <w:rPr>
          <w:rFonts w:ascii="Arial" w:hAnsi="Arial"/>
          <w:sz w:val="22"/>
        </w:rPr>
        <w:t xml:space="preserve">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 xml:space="preserve">Where tariffs are changed part way through the year, the final tariffs will be calculated by scaling the effective tariffs to reflect that the tariffs are only applicable for part of the year and parties may have already incurred </w:t>
      </w:r>
      <w:proofErr w:type="spellStart"/>
      <w:r>
        <w:t>TNUoS</w:t>
      </w:r>
      <w:proofErr w:type="spellEnd"/>
      <w:r>
        <w:t xml:space="preserve">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w:t>
      </w:r>
      <w:proofErr w:type="spellStart"/>
      <w:r>
        <w:t>TNUoS</w:t>
      </w:r>
      <w:proofErr w:type="spellEnd"/>
      <w:r>
        <w:t xml:space="preserve">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lastRenderedPageBreak/>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w:t>
      </w:r>
      <w:proofErr w:type="spellStart"/>
      <w:r>
        <w:t>TNUoS</w:t>
      </w:r>
      <w:proofErr w:type="spellEnd"/>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 xml:space="preserve">The factors which will affect the level of </w:t>
      </w:r>
      <w:proofErr w:type="spellStart"/>
      <w:r>
        <w:t>TNUoS</w:t>
      </w:r>
      <w:proofErr w:type="spellEnd"/>
      <w:r>
        <w:t xml:space="preserve">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lastRenderedPageBreak/>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w:t>
      </w:r>
      <w:proofErr w:type="spellStart"/>
      <w:r>
        <w:t>TNUoS</w:t>
      </w:r>
      <w:proofErr w:type="spellEnd"/>
      <w:r>
        <w:t xml:space="preserve">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27" w:name="_Toc274049694"/>
      <w:r w:rsidRPr="007B2988">
        <w:t xml:space="preserve">Stability &amp; Predictability of </w:t>
      </w:r>
      <w:proofErr w:type="spellStart"/>
      <w:r w:rsidRPr="007B2988">
        <w:t>TNUoS</w:t>
      </w:r>
      <w:proofErr w:type="spellEnd"/>
      <w:r w:rsidRPr="007B2988">
        <w:t xml:space="preserve"> tariffs</w:t>
      </w:r>
      <w:bookmarkEnd w:id="327"/>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w:t>
      </w:r>
      <w:proofErr w:type="spellStart"/>
      <w:r w:rsidRPr="007B2988">
        <w:t>TNUoS</w:t>
      </w:r>
      <w:proofErr w:type="spellEnd"/>
      <w:r w:rsidRPr="007B2988">
        <w:t xml:space="preserve">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lastRenderedPageBreak/>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28" w:name="_Toc32201081"/>
      <w:bookmarkStart w:id="32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lastRenderedPageBreak/>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w:t>
      </w:r>
      <w:r w:rsidR="00AB080A" w:rsidRPr="0085208F">
        <w:rPr>
          <w:rFonts w:ascii="Arial" w:hAnsi="Arial" w:cs="Arial"/>
          <w:bCs/>
          <w:kern w:val="24"/>
          <w:sz w:val="22"/>
          <w:szCs w:val="22"/>
        </w:rPr>
        <w:lastRenderedPageBreak/>
        <w:t xml:space="preserve">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3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3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3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3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lastRenderedPageBreak/>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2" w:name="_Toc32201082"/>
      <w:bookmarkStart w:id="333" w:name="_Toc49661119"/>
      <w:bookmarkEnd w:id="328"/>
      <w:bookmarkEnd w:id="32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34" w:name="_Ref506957800"/>
      <w:bookmarkStart w:id="335" w:name="_Toc32201083"/>
      <w:bookmarkStart w:id="336" w:name="_Toc49661120"/>
      <w:bookmarkStart w:id="337" w:name="_Toc98821478"/>
      <w:bookmarkStart w:id="338" w:name="_Toc111259845"/>
      <w:bookmarkStart w:id="339" w:name="_Toc111262532"/>
      <w:bookmarkStart w:id="340" w:name="_Toc274049695"/>
      <w:bookmarkEnd w:id="332"/>
      <w:bookmarkEnd w:id="333"/>
      <w:r w:rsidRPr="00D54761">
        <w:rPr>
          <w:bCs/>
          <w:color w:val="auto"/>
          <w:sz w:val="28"/>
          <w:szCs w:val="28"/>
        </w:rPr>
        <w:t>14.16 Derivation of the Transmission Network Use of System Energy Consumption Tariff</w:t>
      </w:r>
      <w:bookmarkEnd w:id="334"/>
      <w:bookmarkEnd w:id="335"/>
      <w:bookmarkEnd w:id="336"/>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337"/>
      <w:bookmarkEnd w:id="338"/>
      <w:bookmarkEnd w:id="339"/>
      <w:r w:rsidRPr="00D54761">
        <w:rPr>
          <w:bCs/>
          <w:color w:val="auto"/>
          <w:sz w:val="28"/>
          <w:szCs w:val="28"/>
        </w:rPr>
        <w:t>s</w:t>
      </w:r>
      <w:bookmarkEnd w:id="34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w:t>
      </w:r>
      <w:proofErr w:type="spellStart"/>
      <w:r>
        <w:t>TNUoS</w:t>
      </w:r>
      <w:proofErr w:type="spellEnd"/>
      <w:r>
        <w:t xml:space="preserve">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41" w:name="_Toc274049696"/>
      <w:r>
        <w:t>Short Term Transmission Entry Capacity (STTEC) Tariff</w:t>
      </w:r>
      <w:bookmarkEnd w:id="34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 xml:space="preserve">Final annual </w:t>
      </w:r>
      <w:proofErr w:type="spellStart"/>
      <w:r>
        <w:rPr>
          <w:rFonts w:ascii="Arial" w:hAnsi="Arial"/>
          <w:sz w:val="22"/>
        </w:rPr>
        <w:t>TNUoS</w:t>
      </w:r>
      <w:proofErr w:type="spellEnd"/>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w:t>
      </w:r>
      <w:proofErr w:type="spellStart"/>
      <w:r>
        <w:t>TNUoS</w:t>
      </w:r>
      <w:proofErr w:type="spellEnd"/>
      <w:r>
        <w:t xml:space="preserve">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42" w:name="_Toc274049697"/>
      <w:r w:rsidRPr="00DC7159">
        <w:t>Limited Duration Transmission Entry Capacity (LDTEC) Tariffs</w:t>
      </w:r>
      <w:bookmarkEnd w:id="34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w:t>
      </w:r>
      <w:proofErr w:type="spellStart"/>
      <w:r w:rsidRPr="0074131D">
        <w:rPr>
          <w:szCs w:val="22"/>
        </w:rPr>
        <w:t>TNUoS</w:t>
      </w:r>
      <w:proofErr w:type="spellEnd"/>
      <w:r w:rsidRPr="0074131D">
        <w:rPr>
          <w:szCs w:val="22"/>
        </w:rPr>
        <w:t xml:space="preserve">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w:t>
      </w:r>
      <w:proofErr w:type="spellStart"/>
      <w:r w:rsidRPr="0074131D">
        <w:rPr>
          <w:rFonts w:ascii="Arial" w:hAnsi="Arial" w:cs="Arial"/>
          <w:sz w:val="22"/>
          <w:szCs w:val="22"/>
        </w:rPr>
        <w:t>TNUoS</w:t>
      </w:r>
      <w:proofErr w:type="spellEnd"/>
      <w:r w:rsidRPr="0074131D">
        <w:rPr>
          <w:rFonts w:ascii="Arial" w:hAnsi="Arial" w:cs="Arial"/>
          <w:sz w:val="22"/>
          <w:szCs w:val="22"/>
        </w:rPr>
        <w:t xml:space="preserve">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w:t>
      </w:r>
      <w:proofErr w:type="spellStart"/>
      <w:r w:rsidRPr="0074131D">
        <w:rPr>
          <w:szCs w:val="22"/>
        </w:rPr>
        <w:t>TNUoS</w:t>
      </w:r>
      <w:proofErr w:type="spellEnd"/>
      <w:r w:rsidRPr="0074131D">
        <w:rPr>
          <w:szCs w:val="22"/>
        </w:rPr>
        <w:t xml:space="preserve">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 xml:space="preserve">sers receiving greater than 100% of the annual </w:t>
      </w:r>
      <w:proofErr w:type="spellStart"/>
      <w:r w:rsidRPr="0074131D">
        <w:rPr>
          <w:szCs w:val="22"/>
        </w:rPr>
        <w:t>TNUoS</w:t>
      </w:r>
      <w:proofErr w:type="spellEnd"/>
      <w:r w:rsidRPr="0074131D">
        <w:rPr>
          <w:szCs w:val="22"/>
        </w:rPr>
        <w:t xml:space="preserve">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4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44" w:name="_Toc32201085"/>
      <w:bookmarkStart w:id="345" w:name="_Toc49661123"/>
      <w:bookmarkStart w:id="346" w:name="_Toc274049698"/>
      <w:bookmarkEnd w:id="343"/>
      <w:r w:rsidRPr="00D54761">
        <w:rPr>
          <w:color w:val="auto"/>
          <w:sz w:val="28"/>
          <w:szCs w:val="28"/>
        </w:rPr>
        <w:lastRenderedPageBreak/>
        <w:t>14.17 Demand Charges</w:t>
      </w:r>
      <w:bookmarkEnd w:id="344"/>
      <w:bookmarkEnd w:id="345"/>
      <w:bookmarkEnd w:id="34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47" w:name="_Toc32201086"/>
      <w:bookmarkStart w:id="348" w:name="_Toc49661124"/>
      <w:bookmarkStart w:id="349" w:name="_Toc274049699"/>
      <w:r>
        <w:t>Parties Liable for Demand Charges</w:t>
      </w:r>
      <w:bookmarkEnd w:id="347"/>
      <w:bookmarkEnd w:id="348"/>
      <w:bookmarkEnd w:id="34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50" w:name="_Toc32201087"/>
      <w:bookmarkStart w:id="351" w:name="_Toc49661125"/>
      <w:bookmarkStart w:id="352" w:name="_Toc274049700"/>
      <w:r>
        <w:t xml:space="preserve">Basis of </w:t>
      </w:r>
      <w:r w:rsidR="00010EB2">
        <w:t>Demand Locational</w:t>
      </w:r>
      <w:r>
        <w:t xml:space="preserve"> Charges</w:t>
      </w:r>
      <w:bookmarkEnd w:id="350"/>
      <w:bookmarkEnd w:id="351"/>
      <w:bookmarkEnd w:id="35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5F8D98FB">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0B9B4AB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53" w:name="_Toc49661126"/>
      <w:bookmarkStart w:id="35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353"/>
    <w:bookmarkEnd w:id="354"/>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55" w:name="_Toc49661127"/>
      <w:bookmarkStart w:id="356" w:name="_Toc274049702"/>
      <w:r w:rsidRPr="004248A1">
        <w:rPr>
          <w:rFonts w:ascii="Arial" w:hAnsi="Arial" w:cs="Arial"/>
          <w:b/>
        </w:rPr>
        <w:t>Power Stations with a Bilateral Connection Agreement</w:t>
      </w:r>
      <w:bookmarkEnd w:id="355"/>
      <w:r w:rsidRPr="004248A1">
        <w:rPr>
          <w:rFonts w:ascii="Arial" w:hAnsi="Arial" w:cs="Arial"/>
          <w:b/>
        </w:rPr>
        <w:t xml:space="preserve"> and Licensable Generation with a Bilateral Embedded Generation Agreement</w:t>
      </w:r>
      <w:bookmarkEnd w:id="35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57" w:name="_Toc49661128"/>
      <w:bookmarkStart w:id="358" w:name="_Toc274049703"/>
      <w:r w:rsidRPr="004248A1">
        <w:rPr>
          <w:rFonts w:ascii="Arial" w:hAnsi="Arial" w:cs="Arial"/>
          <w:b/>
        </w:rPr>
        <w:t>Exemptible Generation and Derogated Distribution Interconnectors with a Bilateral Embedded Generation Agreement</w:t>
      </w:r>
      <w:bookmarkEnd w:id="357"/>
      <w:bookmarkEnd w:id="35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59" w:name="_Toc32201088"/>
      <w:bookmarkStart w:id="360" w:name="_Toc49661130"/>
    </w:p>
    <w:p w14:paraId="2145EB86" w14:textId="77777777" w:rsidR="006661FE" w:rsidRDefault="006661FE" w:rsidP="006661FE">
      <w:pPr>
        <w:pStyle w:val="Heading2"/>
      </w:pPr>
      <w:bookmarkStart w:id="361" w:name="_Toc274049704"/>
      <w:r>
        <w:t>Small Generators Tariffs</w:t>
      </w:r>
      <w:bookmarkEnd w:id="36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62" w:name="_Toc274049705"/>
      <w:r>
        <w:t>The Triad</w:t>
      </w:r>
      <w:bookmarkEnd w:id="359"/>
      <w:bookmarkEnd w:id="360"/>
      <w:bookmarkEnd w:id="36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6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6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14:sizeRelH relativeFrom="page">
              <wp14:pctWidth>0</wp14:pctWidth>
            </wp14:sizeRelH>
            <wp14:sizeRelV relativeFrom="page">
              <wp14:pctHeight>0</wp14:pctHeight>
            </wp14:sizeRelV>
          </wp:anchor>
        </w:drawing>
      </w:r>
      <w:bookmarkStart w:id="364" w:name="_Toc497131269"/>
      <w:r w:rsidR="006661FE">
        <w:fldChar w:fldCharType="begin"/>
      </w:r>
      <w:r w:rsidR="006661FE">
        <w:instrText xml:space="preserve"> XE "Triad" </w:instrText>
      </w:r>
      <w:r w:rsidR="006661FE">
        <w:fldChar w:fldCharType="end"/>
      </w:r>
      <w:bookmarkEnd w:id="364"/>
      <w:r w:rsidR="006661FE">
        <w:fldChar w:fldCharType="begin"/>
      </w:r>
      <w:r w:rsidR="006661FE">
        <w:instrText xml:space="preserve"> XE "Trading Unit" </w:instrText>
      </w:r>
      <w:r w:rsidR="006661FE">
        <w:fldChar w:fldCharType="end"/>
      </w:r>
    </w:p>
    <w:bookmarkStart w:id="365"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6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66" w:name="_Hlt497734631"/>
      <w:bookmarkEnd w:id="366"/>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w:t>
      </w:r>
      <w:proofErr w:type="spellStart"/>
      <w:r>
        <w:t>TNUoS</w:t>
      </w:r>
      <w:proofErr w:type="spellEnd"/>
      <w:r>
        <w:t xml:space="preserve">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 xml:space="preserve">and </w:t>
      </w:r>
      <w:proofErr w:type="spellStart"/>
      <w:r w:rsidRPr="00CD5631">
        <w:rPr>
          <w:rFonts w:ascii="Arial" w:hAnsi="Arial" w:cs="Arial"/>
          <w:b/>
        </w:rPr>
        <w:t>TNUoS</w:t>
      </w:r>
      <w:proofErr w:type="spellEnd"/>
      <w:r w:rsidRPr="00CD5631">
        <w:rPr>
          <w:rFonts w:ascii="Arial" w:hAnsi="Arial" w:cs="Arial"/>
          <w:b/>
        </w:rPr>
        <w:t xml:space="preserve">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67" w:name="_Hlk35263653"/>
      <w:bookmarkStart w:id="368" w:name="_Hlk35263622"/>
      <w:r w:rsidRPr="00010EB2">
        <w:rPr>
          <w:rFonts w:ascii="Arial" w:hAnsi="Arial" w:cs="Arial"/>
          <w:b/>
        </w:rPr>
        <w:t>Initial Reconciliation Part 2 – Non-half-hourly metered demand</w:t>
      </w:r>
    </w:p>
    <w:bookmarkEnd w:id="36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69" w:name="_Hlk35263694"/>
      <w:r w:rsidRPr="00010EB2">
        <w:rPr>
          <w:rFonts w:ascii="Arial" w:hAnsi="Arial" w:cs="Arial"/>
        </w:rPr>
        <w:t xml:space="preserve">non-half-hourly metered demand will be </w:t>
      </w:r>
      <w:bookmarkEnd w:id="36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6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w:t>
      </w:r>
      <w:proofErr w:type="spellStart"/>
      <w:r w:rsidRPr="00010EB2">
        <w:rPr>
          <w:rFonts w:ascii="Arial" w:hAnsi="Arial" w:cs="Arial"/>
        </w:rPr>
        <w:t>TNUoS</w:t>
      </w:r>
      <w:proofErr w:type="spellEnd"/>
      <w:r w:rsidRPr="00010EB2">
        <w:rPr>
          <w:rFonts w:ascii="Arial" w:hAnsi="Arial" w:cs="Arial"/>
        </w:rPr>
        <w:t xml:space="preserve">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xml:space="preserve">.  The reconciliation process shall be carried out using recalculated </w:t>
      </w:r>
      <w:proofErr w:type="spellStart"/>
      <w:r w:rsidRPr="00010EB2">
        <w:rPr>
          <w:rFonts w:ascii="Arial" w:hAnsi="Arial" w:cs="Arial"/>
        </w:rPr>
        <w:t>TNUoS</w:t>
      </w:r>
      <w:proofErr w:type="spellEnd"/>
      <w:r w:rsidRPr="00010EB2">
        <w:rPr>
          <w:rFonts w:ascii="Arial" w:hAnsi="Arial" w:cs="Arial"/>
        </w:rPr>
        <w:t xml:space="preserve">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tariff which results in an error in the annual </w:t>
      </w:r>
      <w:proofErr w:type="spellStart"/>
      <w:r w:rsidRPr="00CD5631">
        <w:rPr>
          <w:rFonts w:ascii="Arial" w:hAnsi="Arial" w:cs="Arial"/>
          <w:sz w:val="22"/>
          <w:szCs w:val="22"/>
        </w:rPr>
        <w:t>TNUoS</w:t>
      </w:r>
      <w:proofErr w:type="spellEnd"/>
      <w:r w:rsidRPr="00CD5631">
        <w:rPr>
          <w:rFonts w:ascii="Arial" w:hAnsi="Arial" w:cs="Arial"/>
          <w:sz w:val="22"/>
          <w:szCs w:val="22"/>
        </w:rPr>
        <w:t xml:space="preserve">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w:t>
      </w:r>
      <w:proofErr w:type="spellStart"/>
      <w:r w:rsidRPr="00CD5631">
        <w:rPr>
          <w:rFonts w:ascii="Arial" w:hAnsi="Arial" w:cs="Arial"/>
        </w:rPr>
        <w:t>TNUoS</w:t>
      </w:r>
      <w:proofErr w:type="spellEnd"/>
      <w:r w:rsidRPr="00CD5631">
        <w:rPr>
          <w:rFonts w:ascii="Arial" w:hAnsi="Arial" w:cs="Arial"/>
        </w:rPr>
        <w:t xml:space="preserve">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w:t>
      </w:r>
      <w:proofErr w:type="spellStart"/>
      <w:r w:rsidRPr="00CD5631">
        <w:rPr>
          <w:rFonts w:ascii="Arial" w:hAnsi="Arial" w:cs="Arial"/>
        </w:rPr>
        <w:t>TNUoS</w:t>
      </w:r>
      <w:proofErr w:type="spellEnd"/>
      <w:r w:rsidRPr="00CD5631">
        <w:rPr>
          <w:rFonts w:ascii="Arial" w:hAnsi="Arial" w:cs="Arial"/>
        </w:rPr>
        <w:t xml:space="preserve">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7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w:t>
      </w:r>
      <w:proofErr w:type="spellStart"/>
      <w:r w:rsidRPr="007E2F78">
        <w:t>TNUoS</w:t>
      </w:r>
      <w:proofErr w:type="spellEnd"/>
      <w:r w:rsidRPr="007E2F78">
        <w:t xml:space="preserve">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w:t>
      </w:r>
      <w:proofErr w:type="spellStart"/>
      <w:r w:rsidRPr="007E2F78">
        <w:t>TNUoS</w:t>
      </w:r>
      <w:proofErr w:type="spellEnd"/>
      <w:r w:rsidRPr="007E2F78">
        <w:t xml:space="preserve">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w:t>
      </w:r>
      <w:proofErr w:type="spellStart"/>
      <w:r w:rsidRPr="007E2F78">
        <w:t>TNUoS</w:t>
      </w:r>
      <w:proofErr w:type="spellEnd"/>
      <w:r w:rsidRPr="007E2F78">
        <w:t xml:space="preserve">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w:t>
      </w:r>
      <w:proofErr w:type="spellStart"/>
      <w:r w:rsidR="00556B6D" w:rsidRPr="007E2F78">
        <w:t>TNUoS</w:t>
      </w:r>
      <w:proofErr w:type="spellEnd"/>
      <w:r w:rsidR="00556B6D" w:rsidRPr="007E2F78">
        <w:t xml:space="preserve">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w:t>
      </w:r>
      <w:proofErr w:type="spellStart"/>
      <w:r w:rsidRPr="007E2F78">
        <w:t>TNUoS</w:t>
      </w:r>
      <w:proofErr w:type="spellEnd"/>
      <w:r w:rsidRPr="007E2F78">
        <w:t xml:space="preserve">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w:t>
      </w:r>
      <w:proofErr w:type="spellStart"/>
      <w:r w:rsidRPr="007E2F78">
        <w:t>TNUoS</w:t>
      </w:r>
      <w:proofErr w:type="spellEnd"/>
      <w:r w:rsidRPr="007E2F78">
        <w:t xml:space="preserve">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w:t>
      </w:r>
      <w:proofErr w:type="spellStart"/>
      <w:r w:rsidRPr="007E2F78">
        <w:t>TNUoS</w:t>
      </w:r>
      <w:proofErr w:type="spellEnd"/>
      <w:r w:rsidRPr="007E2F78">
        <w:t xml:space="preserve"> charges for that MPAN will be reconciled as part of the Supplier’s NHH BMU (Chargeable Energy Capacity). Where a Supplier opts, if eligible, for </w:t>
      </w:r>
      <w:proofErr w:type="spellStart"/>
      <w:r w:rsidRPr="007E2F78">
        <w:t>TNUoS</w:t>
      </w:r>
      <w:proofErr w:type="spellEnd"/>
      <w:r w:rsidRPr="007E2F78">
        <w:t xml:space="preserve">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w:t>
      </w:r>
      <w:proofErr w:type="spellStart"/>
      <w:r w:rsidRPr="00A6129C">
        <w:rPr>
          <w:b/>
        </w:rPr>
        <w:t>TNUoS</w:t>
      </w:r>
      <w:proofErr w:type="spellEnd"/>
      <w:r w:rsidRPr="00A6129C">
        <w:rPr>
          <w:b/>
        </w:rPr>
        <w:t xml:space="preserve">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w:t>
      </w:r>
      <w:proofErr w:type="spellStart"/>
      <w:r w:rsidRPr="001319DB">
        <w:t>TNUoS</w:t>
      </w:r>
      <w:proofErr w:type="spellEnd"/>
      <w:r w:rsidRPr="001319DB">
        <w:t xml:space="preserve">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w:t>
      </w:r>
      <w:proofErr w:type="spellStart"/>
      <w:r w:rsidR="00A56602">
        <w:rPr>
          <w:rFonts w:cs="Arial (W1)"/>
        </w:rPr>
        <w:t>TNUoS</w:t>
      </w:r>
      <w:proofErr w:type="spellEnd"/>
      <w:r w:rsidR="00A56602">
        <w:rPr>
          <w:rFonts w:cs="Arial (W1)"/>
        </w:rPr>
        <w:t xml:space="preserve">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 xml:space="preserve">NHH for the purposes of </w:t>
      </w:r>
      <w:proofErr w:type="spellStart"/>
      <w:r w:rsidR="00800968" w:rsidRPr="00800968">
        <w:t>TNUoS</w:t>
      </w:r>
      <w:proofErr w:type="spellEnd"/>
      <w:r w:rsidR="00800968" w:rsidRPr="00800968">
        <w:t xml:space="preserve">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w:t>
      </w:r>
      <w:proofErr w:type="spellStart"/>
      <w:r w:rsidRPr="00800968">
        <w:t>TNUoS</w:t>
      </w:r>
      <w:proofErr w:type="spellEnd"/>
      <w:r w:rsidRPr="00800968">
        <w:t xml:space="preserve">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w:t>
      </w:r>
      <w:proofErr w:type="spellStart"/>
      <w:r w:rsidRPr="00800968">
        <w:t>TNUoS</w:t>
      </w:r>
      <w:proofErr w:type="spellEnd"/>
      <w:r w:rsidRPr="00800968">
        <w:t xml:space="preserve"> i.e. volumes associated with those Metering Systems that have transferred to Measurement Class F &amp; G in the BSC (NHH to HH settlement) but are to be treated as NHH for the purposes of </w:t>
      </w:r>
      <w:proofErr w:type="spellStart"/>
      <w:r w:rsidRPr="00800968">
        <w:t>TNUoS</w:t>
      </w:r>
      <w:proofErr w:type="spellEnd"/>
      <w:r w:rsidRPr="00800968">
        <w:t xml:space="preserve">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71" w:name="_Toc274049713"/>
      <w:r>
        <w:t>Further Information</w:t>
      </w:r>
      <w:bookmarkEnd w:id="371"/>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72" w:name="_Toc32201092"/>
      <w:bookmarkStart w:id="373" w:name="_Toc49661139"/>
      <w:bookmarkStart w:id="374" w:name="_Toc274049714"/>
      <w:bookmarkEnd w:id="370"/>
      <w:r w:rsidRPr="00FE40FB">
        <w:rPr>
          <w:color w:val="auto"/>
          <w:sz w:val="28"/>
          <w:szCs w:val="28"/>
        </w:rPr>
        <w:lastRenderedPageBreak/>
        <w:t>14.18 Generation charges</w:t>
      </w:r>
      <w:bookmarkEnd w:id="372"/>
      <w:bookmarkEnd w:id="373"/>
      <w:bookmarkEnd w:id="37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75" w:name="_Toc32201093"/>
      <w:bookmarkStart w:id="376" w:name="_Toc49661140"/>
      <w:bookmarkStart w:id="377" w:name="_Toc274049715"/>
      <w:r>
        <w:t>Parties Liable for Generation Charges</w:t>
      </w:r>
      <w:bookmarkEnd w:id="375"/>
      <w:bookmarkEnd w:id="376"/>
      <w:bookmarkEnd w:id="37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78" w:name="_Toc274049716"/>
      <w:bookmarkStart w:id="379" w:name="_Toc32201094"/>
      <w:bookmarkStart w:id="380" w:name="_Toc49661141"/>
      <w:r>
        <w:t>Structure of Generation Charges</w:t>
      </w:r>
      <w:bookmarkEnd w:id="37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5927AF1A" w:rsidR="00674102" w:rsidRDefault="008A41B4" w:rsidP="000B6C0D">
      <w:pPr>
        <w:pStyle w:val="1"/>
        <w:jc w:val="both"/>
        <w:rPr>
          <w:rFonts w:cs="Arial"/>
          <w:szCs w:val="22"/>
          <w:vertAlign w:val="subscript"/>
        </w:rPr>
      </w:pPr>
      <w:commentRangeStart w:id="381"/>
      <w:del w:id="382" w:author="Author" w:date="2025-04-09T12:27:00Z" w16du:dateUtc="2025-04-09T11:27:00Z">
        <w:r w:rsidDel="00142D1A">
          <w:rPr>
            <w:rFonts w:cs="Arial"/>
            <w:noProof/>
            <w:position w:val="-10"/>
            <w:szCs w:val="22"/>
            <w:vertAlign w:val="subscript"/>
          </w:rPr>
          <w:drawing>
            <wp:inline distT="0" distB="0" distL="0" distR="0" wp14:anchorId="75DBC718" wp14:editId="6275640A">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del>
      <m:oMath>
        <m:r>
          <w:ins w:id="383" w:author="Author" w:date="2025-04-09T12:27:00Z" w16du:dateUtc="2025-04-09T11:27:00Z">
            <w:rPr>
              <w:rFonts w:ascii="Cambria Math" w:hAnsi="Cambria Math" w:cs="Arial"/>
              <w:szCs w:val="22"/>
              <w:vertAlign w:val="subscript"/>
            </w:rPr>
            <m:t>Local Annual Liability=Chargeable Capacity×Local Tariff</m:t>
          </w:ins>
        </m:r>
        <w:commentRangeEnd w:id="381"/>
        <m:r>
          <w:ins w:id="384" w:author="Author" w:date="2025-04-09T12:28:00Z" w16du:dateUtc="2025-04-09T11:28:00Z">
            <m:rPr>
              <m:sty m:val="p"/>
            </m:rPr>
            <w:rPr>
              <w:rStyle w:val="CommentReference"/>
              <w:rFonts w:ascii="Arial" w:hAnsi="Arial"/>
            </w:rPr>
            <w:commentReference w:id="381"/>
          </w:ins>
        </m:r>
      </m:oMath>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28551CFF" w:rsidR="00527073" w:rsidRDefault="00527073" w:rsidP="00674102">
      <w:pPr>
        <w:pStyle w:val="1"/>
        <w:ind w:left="1627"/>
        <w:jc w:val="both"/>
        <w:rPr>
          <w:ins w:id="385" w:author="Author" w:date="2024-05-15T11:20:00Z"/>
        </w:rPr>
      </w:pPr>
      <w:proofErr w:type="spellStart"/>
      <w:r>
        <w:t>Adj</w:t>
      </w:r>
      <w:proofErr w:type="spellEnd"/>
      <w:r>
        <w:t xml:space="preserve"> Tariff = Adjustment Tariff</w:t>
      </w:r>
    </w:p>
    <w:p w14:paraId="64461E5A" w14:textId="710759FA" w:rsidR="005C2C42" w:rsidRDefault="005C2C42" w:rsidP="00674102">
      <w:pPr>
        <w:pStyle w:val="1"/>
        <w:ind w:left="1627"/>
        <w:jc w:val="both"/>
        <w:rPr>
          <w:ins w:id="386" w:author="Author" w:date="2024-05-15T11:20:00Z"/>
        </w:rPr>
      </w:pPr>
    </w:p>
    <w:p w14:paraId="0D83C88D" w14:textId="77777777" w:rsidR="005C2C42" w:rsidRDefault="005C2C42" w:rsidP="005C2C42">
      <w:pPr>
        <w:pStyle w:val="1"/>
        <w:ind w:left="1627"/>
        <w:jc w:val="both"/>
        <w:rPr>
          <w:ins w:id="387" w:author="Author" w:date="2024-05-15T11:20:00Z"/>
        </w:rPr>
      </w:pPr>
      <w:commentRangeStart w:id="388"/>
      <w:ins w:id="389" w:author="Author" w:date="2024-05-15T11:20:00Z">
        <w:r>
          <w:t xml:space="preserve">For a multi technology </w:t>
        </w:r>
        <w:r w:rsidRPr="00F231B2">
          <w:rPr>
            <w:b/>
            <w:bCs/>
          </w:rPr>
          <w:t>Power Station</w:t>
        </w:r>
        <w:r>
          <w:t xml:space="preserve"> the </w:t>
        </w:r>
        <w:r w:rsidRPr="00F231B2">
          <w:rPr>
            <w:b/>
            <w:bCs/>
          </w:rPr>
          <w:t>Power Statio</w:t>
        </w:r>
        <w:r w:rsidRPr="005B226F">
          <w:rPr>
            <w:b/>
            <w:bCs/>
          </w:rPr>
          <w:t>n</w:t>
        </w:r>
        <w:r w:rsidRPr="005B226F">
          <w:rPr>
            <w:b/>
            <w:bCs/>
            <w:rPrChange w:id="390" w:author="Alex Aristodemou (NESO)" w:date="2025-04-14T11:33:00Z" w16du:dateUtc="2025-04-14T10:33:00Z">
              <w:rPr/>
            </w:rPrChange>
          </w:rPr>
          <w:t>’s</w:t>
        </w:r>
        <w:r>
          <w:t xml:space="preserve"> </w:t>
        </w:r>
        <w:r w:rsidRPr="00F231B2">
          <w:rPr>
            <w:b/>
            <w:bCs/>
          </w:rPr>
          <w:t>Transmission Entry Capacity</w:t>
        </w:r>
        <w:r>
          <w:t xml:space="preserve"> is allocated across the different generation plant types, specifically:</w:t>
        </w:r>
      </w:ins>
    </w:p>
    <w:p w14:paraId="13B171D6" w14:textId="77777777" w:rsidR="005C2C42" w:rsidRDefault="005C2C42" w:rsidP="005C2C42">
      <w:pPr>
        <w:pStyle w:val="1"/>
        <w:ind w:left="1627"/>
        <w:jc w:val="both"/>
        <w:rPr>
          <w:ins w:id="391" w:author="Author" w:date="2024-05-15T11:20:00Z"/>
        </w:rPr>
      </w:pPr>
    </w:p>
    <w:p w14:paraId="1968E374" w14:textId="15B234FB" w:rsidR="005C2C42" w:rsidRPr="00A006AF" w:rsidRDefault="00000000" w:rsidP="005C2C42">
      <w:pPr>
        <w:pStyle w:val="1"/>
        <w:jc w:val="center"/>
        <w:rPr>
          <w:ins w:id="392" w:author="Author" w:date="2024-05-15T11:20:00Z"/>
        </w:rPr>
      </w:pPr>
      <m:oMathPara>
        <m:oMath>
          <m:sSub>
            <m:sSubPr>
              <m:ctrlPr>
                <w:ins w:id="393" w:author="Author" w:date="2024-05-15T11:20:00Z">
                  <w:rPr>
                    <w:rFonts w:ascii="Cambria Math" w:hAnsi="Cambria Math"/>
                    <w:i/>
                  </w:rPr>
                </w:ins>
              </m:ctrlPr>
            </m:sSubPr>
            <m:e>
              <m:r>
                <w:ins w:id="394" w:author="Author" w:date="2024-05-15T11:20:00Z">
                  <w:rPr>
                    <w:rFonts w:ascii="Cambria Math" w:hAnsi="Cambria Math"/>
                  </w:rPr>
                  <m:t>M</m:t>
                </w:ins>
              </m:r>
              <m:r>
                <w:ins w:id="395" w:author="Author" w:date="2024-05-15T11:20:00Z">
                  <w:del w:id="396" w:author="Martin Cahill (NESO)" w:date="2025-04-29T15:56:00Z" w16du:dateUtc="2025-04-29T14:56:00Z">
                    <w:rPr>
                      <w:rFonts w:ascii="Cambria Math" w:hAnsi="Cambria Math"/>
                    </w:rPr>
                    <m:t>TPS</m:t>
                  </w:del>
                </w:ins>
              </m:r>
              <m:r>
                <w:ins w:id="397" w:author="Author" w:date="2024-05-15T11:20:00Z">
                  <w:rPr>
                    <w:rFonts w:ascii="Cambria Math" w:hAnsi="Cambria Math"/>
                  </w:rPr>
                  <m:t>TEC</m:t>
                </w:ins>
              </m:r>
            </m:e>
            <m:sub>
              <m:r>
                <w:ins w:id="398" w:author="Author" w:date="2025-04-09T12:23:00Z" w16du:dateUtc="2025-04-09T11:23:00Z">
                  <w:rPr>
                    <w:rFonts w:ascii="Cambria Math" w:hAnsi="Cambria Math"/>
                  </w:rPr>
                  <m:t>BMU</m:t>
                </w:ins>
              </m:r>
            </m:sub>
          </m:sSub>
          <m:r>
            <w:ins w:id="399" w:author="Author" w:date="2024-05-15T11:20:00Z">
              <w:rPr>
                <w:rFonts w:ascii="Cambria Math" w:hAnsi="Cambria Math"/>
              </w:rPr>
              <m:t>=</m:t>
            </w:ins>
          </m:r>
          <m:f>
            <m:fPr>
              <m:ctrlPr>
                <w:ins w:id="400" w:author="Author" w:date="2024-05-15T11:20:00Z">
                  <w:rPr>
                    <w:rFonts w:ascii="Cambria Math" w:hAnsi="Cambria Math"/>
                    <w:i/>
                  </w:rPr>
                </w:ins>
              </m:ctrlPr>
            </m:fPr>
            <m:num>
              <m:sSub>
                <m:sSubPr>
                  <m:ctrlPr>
                    <w:ins w:id="401" w:author="Author" w:date="2024-05-15T11:20:00Z">
                      <w:rPr>
                        <w:rFonts w:ascii="Cambria Math" w:hAnsi="Cambria Math"/>
                        <w:i/>
                      </w:rPr>
                    </w:ins>
                  </m:ctrlPr>
                </m:sSubPr>
                <m:e>
                  <m:r>
                    <w:ins w:id="402" w:author="Author" w:date="2024-05-15T11:20:00Z">
                      <w:rPr>
                        <w:rFonts w:ascii="Cambria Math" w:hAnsi="Cambria Math"/>
                      </w:rPr>
                      <m:t>CAP</m:t>
                    </w:ins>
                  </m:r>
                </m:e>
                <m:sub>
                  <m:r>
                    <w:ins w:id="403" w:author="Author" w:date="2025-04-09T12:23:00Z" w16du:dateUtc="2025-04-09T11:23:00Z">
                      <w:rPr>
                        <w:rFonts w:ascii="Cambria Math" w:hAnsi="Cambria Math"/>
                      </w:rPr>
                      <m:t>BMU</m:t>
                    </w:ins>
                  </m:r>
                </m:sub>
              </m:sSub>
            </m:num>
            <m:den>
              <m:nary>
                <m:naryPr>
                  <m:chr m:val="∑"/>
                  <m:limLoc m:val="undOvr"/>
                  <m:ctrlPr>
                    <w:ins w:id="404" w:author="Author" w:date="2024-05-15T11:20:00Z">
                      <w:rPr>
                        <w:rFonts w:ascii="Cambria Math" w:hAnsi="Cambria Math"/>
                        <w:i/>
                      </w:rPr>
                    </w:ins>
                  </m:ctrlPr>
                </m:naryPr>
                <m:sub>
                  <m:r>
                    <w:ins w:id="405" w:author="Author" w:date="2025-04-09T12:24:00Z" w16du:dateUtc="2025-04-09T11:24:00Z">
                      <w:rPr>
                        <w:rFonts w:ascii="Cambria Math" w:hAnsi="Cambria Math"/>
                      </w:rPr>
                      <m:t>BMU</m:t>
                    </w:ins>
                  </m:r>
                  <m:r>
                    <w:ins w:id="406" w:author="Author" w:date="2024-05-15T11:20:00Z">
                      <w:rPr>
                        <w:rFonts w:ascii="Cambria Math" w:hAnsi="Cambria Math"/>
                      </w:rPr>
                      <m:t>=1</m:t>
                    </w:ins>
                  </m:r>
                </m:sub>
                <m:sup>
                  <m:r>
                    <w:ins w:id="407" w:author="Author" w:date="2024-05-15T11:20:00Z">
                      <w:rPr>
                        <w:rFonts w:ascii="Cambria Math" w:hAnsi="Cambria Math"/>
                      </w:rPr>
                      <m:t>n</m:t>
                    </w:ins>
                  </m:r>
                </m:sup>
                <m:e>
                  <m:sSub>
                    <m:sSubPr>
                      <m:ctrlPr>
                        <w:ins w:id="408" w:author="Author" w:date="2024-05-15T11:20:00Z">
                          <w:rPr>
                            <w:rFonts w:ascii="Cambria Math" w:hAnsi="Cambria Math"/>
                            <w:i/>
                          </w:rPr>
                        </w:ins>
                      </m:ctrlPr>
                    </m:sSubPr>
                    <m:e>
                      <m:r>
                        <w:ins w:id="409" w:author="Author" w:date="2024-05-15T11:20:00Z">
                          <w:rPr>
                            <w:rFonts w:ascii="Cambria Math" w:hAnsi="Cambria Math"/>
                          </w:rPr>
                          <m:t>CAP</m:t>
                        </w:ins>
                      </m:r>
                    </m:e>
                    <m:sub>
                      <m:r>
                        <w:ins w:id="410" w:author="Author" w:date="2025-04-09T12:24:00Z" w16du:dateUtc="2025-04-09T11:24:00Z">
                          <w:rPr>
                            <w:rFonts w:ascii="Cambria Math" w:hAnsi="Cambria Math"/>
                          </w:rPr>
                          <m:t>BMU</m:t>
                        </w:ins>
                      </m:r>
                    </m:sub>
                  </m:sSub>
                </m:e>
              </m:nary>
            </m:den>
          </m:f>
          <m:r>
            <w:ins w:id="411" w:author="Author" w:date="2024-05-15T11:20:00Z">
              <w:rPr>
                <w:rFonts w:ascii="Cambria Math" w:hAnsi="Cambria Math"/>
              </w:rPr>
              <m:t>×</m:t>
            </w:ins>
          </m:r>
          <m:sSub>
            <m:sSubPr>
              <m:ctrlPr>
                <w:ins w:id="412" w:author="Author" w:date="2024-05-15T11:20:00Z">
                  <w:rPr>
                    <w:rFonts w:ascii="Cambria Math" w:hAnsi="Cambria Math"/>
                    <w:i/>
                  </w:rPr>
                </w:ins>
              </m:ctrlPr>
            </m:sSubPr>
            <m:e>
              <m:r>
                <w:ins w:id="413" w:author="Author" w:date="2024-05-15T11:20:00Z">
                  <w:rPr>
                    <w:rFonts w:ascii="Cambria Math" w:hAnsi="Cambria Math"/>
                  </w:rPr>
                  <m:t>TEC</m:t>
                </w:ins>
              </m:r>
            </m:e>
            <m:sub/>
          </m:sSub>
        </m:oMath>
      </m:oMathPara>
    </w:p>
    <w:p w14:paraId="67EAA245" w14:textId="77777777" w:rsidR="005C2C42" w:rsidRDefault="005C2C42" w:rsidP="005C2C42">
      <w:pPr>
        <w:pStyle w:val="1"/>
        <w:ind w:left="1627"/>
        <w:jc w:val="both"/>
        <w:rPr>
          <w:ins w:id="414" w:author="Author" w:date="2024-05-15T11:20:00Z"/>
        </w:rPr>
      </w:pPr>
    </w:p>
    <w:p w14:paraId="2F6015B2" w14:textId="77777777" w:rsidR="005C2C42" w:rsidRDefault="005C2C42" w:rsidP="005C2C42">
      <w:pPr>
        <w:pStyle w:val="1"/>
        <w:ind w:left="1627"/>
        <w:jc w:val="both"/>
        <w:rPr>
          <w:ins w:id="415" w:author="Author" w:date="2024-05-15T11:20:00Z"/>
        </w:rPr>
      </w:pPr>
      <w:proofErr w:type="gramStart"/>
      <w:ins w:id="416" w:author="Author" w:date="2024-05-15T11:20:00Z">
        <w:r>
          <w:t>Where;</w:t>
        </w:r>
        <w:proofErr w:type="gramEnd"/>
      </w:ins>
    </w:p>
    <w:p w14:paraId="22FDF54A" w14:textId="0D715B49" w:rsidR="005C2C42" w:rsidRDefault="005C2C42" w:rsidP="00C933A3">
      <w:pPr>
        <w:pStyle w:val="1"/>
        <w:ind w:left="1627"/>
        <w:jc w:val="both"/>
        <w:rPr>
          <w:ins w:id="417" w:author="Author" w:date="2024-05-15T11:20:00Z"/>
        </w:rPr>
      </w:pPr>
      <w:ins w:id="418" w:author="Author" w:date="2024-05-15T11:20:00Z">
        <w:r w:rsidRPr="001407A3">
          <w:rPr>
            <w:highlight w:val="lightGray"/>
            <w:rPrChange w:id="419" w:author="Martin Cahill (NESO)" w:date="2025-04-29T15:57:00Z" w16du:dateUtc="2025-04-29T14:57:00Z">
              <w:rPr/>
            </w:rPrChange>
          </w:rPr>
          <w:t>M</w:t>
        </w:r>
        <w:del w:id="420" w:author="Martin Cahill (NESO)" w:date="2025-04-29T15:56:00Z" w16du:dateUtc="2025-04-29T14:56:00Z">
          <w:r w:rsidRPr="001407A3" w:rsidDel="001407A3">
            <w:rPr>
              <w:highlight w:val="lightGray"/>
              <w:rPrChange w:id="421" w:author="Martin Cahill (NESO)" w:date="2025-04-29T15:57:00Z" w16du:dateUtc="2025-04-29T14:57:00Z">
                <w:rPr/>
              </w:rPrChange>
            </w:rPr>
            <w:delText>TPS</w:delText>
          </w:r>
        </w:del>
        <w:r w:rsidRPr="001407A3">
          <w:rPr>
            <w:highlight w:val="lightGray"/>
            <w:rPrChange w:id="422" w:author="Martin Cahill (NESO)" w:date="2025-04-29T15:57:00Z" w16du:dateUtc="2025-04-29T14:57:00Z">
              <w:rPr/>
            </w:rPrChange>
          </w:rPr>
          <w:t>TEC</w:t>
        </w:r>
      </w:ins>
      <w:ins w:id="423" w:author="Author" w:date="2025-04-09T12:24:00Z" w16du:dateUtc="2025-04-09T11:24:00Z">
        <w:r w:rsidR="00C933A3" w:rsidRPr="00882A5A">
          <w:rPr>
            <w:vertAlign w:val="subscript"/>
            <w:rPrChange w:id="424" w:author="Author" w:date="2025-04-09T12:24:00Z" w16du:dateUtc="2025-04-09T11:24:00Z">
              <w:rPr/>
            </w:rPrChange>
          </w:rPr>
          <w:t>BMU</w:t>
        </w:r>
      </w:ins>
      <w:ins w:id="425" w:author="Author" w:date="2024-05-15T11:20:00Z">
        <w:r>
          <w:t xml:space="preserve"> = Multi </w:t>
        </w:r>
      </w:ins>
      <w:ins w:id="426" w:author="Author" w:date="2025-04-09T12:23:00Z" w16du:dateUtc="2025-04-09T11:23:00Z">
        <w:r w:rsidR="00C933A3">
          <w:t>t</w:t>
        </w:r>
      </w:ins>
      <w:ins w:id="427" w:author="Author" w:date="2024-05-15T11:20:00Z">
        <w:r>
          <w:t xml:space="preserve">echnology </w:t>
        </w:r>
        <w:r w:rsidRPr="00F231B2">
          <w:rPr>
            <w:b/>
            <w:bCs/>
          </w:rPr>
          <w:t>Power Station</w:t>
        </w:r>
        <w:r>
          <w:t xml:space="preserve">’s TEC for </w:t>
        </w:r>
      </w:ins>
      <w:ins w:id="428" w:author="Author" w:date="2025-04-09T12:23:00Z" w16du:dateUtc="2025-04-09T11:23:00Z">
        <w:r w:rsidR="00C933A3">
          <w:t xml:space="preserve">a specific </w:t>
        </w:r>
        <w:r w:rsidR="00C933A3" w:rsidRPr="00882A5A">
          <w:rPr>
            <w:b/>
            <w:bCs/>
            <w:rPrChange w:id="429" w:author="Author" w:date="2025-04-09T12:24:00Z" w16du:dateUtc="2025-04-09T11:24:00Z">
              <w:rPr/>
            </w:rPrChange>
          </w:rPr>
          <w:t>BM Unit</w:t>
        </w:r>
      </w:ins>
    </w:p>
    <w:p w14:paraId="03B7CF55" w14:textId="325D7DC8" w:rsidR="005C2C42" w:rsidRDefault="005C2C42" w:rsidP="005C2C42">
      <w:pPr>
        <w:pStyle w:val="1"/>
        <w:ind w:left="1627"/>
        <w:jc w:val="both"/>
        <w:rPr>
          <w:ins w:id="430" w:author="Author" w:date="2024-05-15T11:20:00Z"/>
        </w:rPr>
      </w:pPr>
      <w:ins w:id="431" w:author="Author" w:date="2024-05-15T11:20:00Z">
        <w:r>
          <w:t>CAP</w:t>
        </w:r>
      </w:ins>
      <w:ins w:id="432" w:author="Author" w:date="2025-04-09T12:24:00Z" w16du:dateUtc="2025-04-09T11:24:00Z">
        <w:r w:rsidR="00C933A3">
          <w:rPr>
            <w:vertAlign w:val="subscript"/>
          </w:rPr>
          <w:t>BMU</w:t>
        </w:r>
      </w:ins>
      <w:ins w:id="433" w:author="Author" w:date="2024-05-15T11:20:00Z">
        <w:r>
          <w:t xml:space="preserve">= </w:t>
        </w:r>
        <w:commentRangeStart w:id="434"/>
        <w:del w:id="435" w:author="Martin Cahill (NESO)" w:date="2025-04-29T15:57:00Z" w16du:dateUtc="2025-04-29T14:57:00Z">
          <w:r w:rsidRPr="001407A3" w:rsidDel="001407A3">
            <w:rPr>
              <w:b/>
              <w:bCs/>
              <w:rPrChange w:id="436" w:author="Martin Cahill (NESO)" w:date="2025-04-29T15:58:00Z" w16du:dateUtc="2025-04-29T14:58:00Z">
                <w:rPr/>
              </w:rPrChange>
            </w:rPr>
            <w:delText>Maximum Capacity</w:delText>
          </w:r>
        </w:del>
      </w:ins>
      <w:commentRangeEnd w:id="434"/>
      <w:del w:id="437" w:author="Martin Cahill (NESO)" w:date="2025-04-29T15:57:00Z" w16du:dateUtc="2025-04-29T14:57:00Z">
        <w:r w:rsidR="0048180E" w:rsidRPr="001407A3" w:rsidDel="001407A3">
          <w:rPr>
            <w:rStyle w:val="CommentReference"/>
            <w:rFonts w:ascii="Arial" w:hAnsi="Arial"/>
            <w:b/>
            <w:bCs/>
            <w:rPrChange w:id="438" w:author="Martin Cahill (NESO)" w:date="2025-04-29T15:58:00Z" w16du:dateUtc="2025-04-29T14:58:00Z">
              <w:rPr>
                <w:rStyle w:val="CommentReference"/>
                <w:rFonts w:ascii="Arial" w:hAnsi="Arial"/>
              </w:rPr>
            </w:rPrChange>
          </w:rPr>
          <w:commentReference w:id="434"/>
        </w:r>
      </w:del>
      <w:ins w:id="439" w:author="Martin Cahill (NESO)" w:date="2025-04-29T15:57:00Z" w16du:dateUtc="2025-04-29T14:57:00Z">
        <w:r w:rsidR="001407A3" w:rsidRPr="001407A3">
          <w:rPr>
            <w:b/>
            <w:bCs/>
            <w:rPrChange w:id="440" w:author="Martin Cahill (NESO)" w:date="2025-04-29T15:58:00Z" w16du:dateUtc="2025-04-29T14:58:00Z">
              <w:rPr/>
            </w:rPrChange>
          </w:rPr>
          <w:t>Installed Cap</w:t>
        </w:r>
      </w:ins>
      <w:ins w:id="441" w:author="Martin Cahill (NESO)" w:date="2025-04-29T15:58:00Z" w16du:dateUtc="2025-04-29T14:58:00Z">
        <w:r w:rsidR="001407A3" w:rsidRPr="001407A3">
          <w:rPr>
            <w:b/>
            <w:bCs/>
            <w:rPrChange w:id="442" w:author="Martin Cahill (NESO)" w:date="2025-04-29T15:58:00Z" w16du:dateUtc="2025-04-29T14:58:00Z">
              <w:rPr/>
            </w:rPrChange>
          </w:rPr>
          <w:t>acity</w:t>
        </w:r>
      </w:ins>
      <w:ins w:id="443" w:author="Author" w:date="2024-05-15T11:20:00Z">
        <w:r>
          <w:t xml:space="preserve"> for </w:t>
        </w:r>
      </w:ins>
      <w:ins w:id="444" w:author="Author" w:date="2025-04-09T12:24:00Z" w16du:dateUtc="2025-04-09T11:24:00Z">
        <w:r w:rsidR="00C933A3">
          <w:t xml:space="preserve">a specific </w:t>
        </w:r>
        <w:r w:rsidR="00C933A3" w:rsidRPr="00882A5A">
          <w:rPr>
            <w:b/>
            <w:bCs/>
            <w:rPrChange w:id="445" w:author="Author" w:date="2025-04-09T12:24:00Z" w16du:dateUtc="2025-04-09T11:24:00Z">
              <w:rPr/>
            </w:rPrChange>
          </w:rPr>
          <w:t>BM Unit</w:t>
        </w:r>
      </w:ins>
      <w:ins w:id="446" w:author="Author" w:date="2024-05-15T11:20:00Z">
        <w:r>
          <w:t xml:space="preserve"> (or the average of maximum </w:t>
        </w:r>
        <w:r w:rsidRPr="00F231B2">
          <w:rPr>
            <w:b/>
            <w:bCs/>
          </w:rPr>
          <w:t>BM Unit</w:t>
        </w:r>
        <w:r>
          <w:t xml:space="preserve"> metered values where there is a negative tariff, as per the negative methodology</w:t>
        </w:r>
      </w:ins>
      <w:ins w:id="447" w:author="Author" w:date="2025-04-09T12:25:00Z" w16du:dateUtc="2025-04-09T11:25:00Z">
        <w:r w:rsidR="00C933A3">
          <w:t xml:space="preserve"> below</w:t>
        </w:r>
      </w:ins>
      <w:ins w:id="448" w:author="Author" w:date="2024-05-15T11:20:00Z">
        <w:r>
          <w:t>).</w:t>
        </w:r>
      </w:ins>
    </w:p>
    <w:p w14:paraId="3D99B33D" w14:textId="25F4E368" w:rsidR="005C2C42" w:rsidRDefault="005C2C42" w:rsidP="005C2C42">
      <w:pPr>
        <w:pStyle w:val="1"/>
        <w:ind w:left="1627"/>
        <w:jc w:val="both"/>
        <w:rPr>
          <w:ins w:id="449" w:author="Author" w:date="2024-05-15T11:20:00Z"/>
        </w:rPr>
      </w:pPr>
      <w:ins w:id="450" w:author="Author" w:date="2024-05-15T11:20:00Z">
        <w:r>
          <w:t xml:space="preserve">TEC = TEC of </w:t>
        </w:r>
        <w:r w:rsidRPr="00F231B2">
          <w:rPr>
            <w:b/>
            <w:bCs/>
          </w:rPr>
          <w:t>Power Station</w:t>
        </w:r>
        <w:r>
          <w:t xml:space="preserve"> as defined in the </w:t>
        </w:r>
      </w:ins>
      <w:ins w:id="451" w:author="Martin Cahill (NESO)" w:date="2025-04-29T15:58:00Z" w16du:dateUtc="2025-04-29T14:58:00Z">
        <w:r w:rsidR="001407A3" w:rsidRPr="001407A3">
          <w:rPr>
            <w:b/>
            <w:bCs/>
            <w:rPrChange w:id="452" w:author="Martin Cahill (NESO)" w:date="2025-04-29T15:58:00Z" w16du:dateUtc="2025-04-29T14:58:00Z">
              <w:rPr/>
            </w:rPrChange>
          </w:rPr>
          <w:t xml:space="preserve">Bilateral </w:t>
        </w:r>
      </w:ins>
      <w:commentRangeStart w:id="453"/>
      <w:ins w:id="454" w:author="Author" w:date="2024-05-15T11:20:00Z">
        <w:r w:rsidRPr="001407A3">
          <w:rPr>
            <w:b/>
            <w:bCs/>
            <w:rPrChange w:id="455" w:author="Martin Cahill (NESO)" w:date="2025-04-29T15:58:00Z" w16du:dateUtc="2025-04-29T14:58:00Z">
              <w:rPr/>
            </w:rPrChange>
          </w:rPr>
          <w:t>Connection Agreement</w:t>
        </w:r>
        <w:r>
          <w:t xml:space="preserve"> </w:t>
        </w:r>
      </w:ins>
      <w:commentRangeEnd w:id="453"/>
      <w:r w:rsidR="00464D7C">
        <w:rPr>
          <w:rStyle w:val="CommentReference"/>
          <w:rFonts w:ascii="Arial" w:hAnsi="Arial"/>
        </w:rPr>
        <w:commentReference w:id="453"/>
      </w:r>
      <w:ins w:id="456" w:author="Author" w:date="2024-05-15T11:20:00Z">
        <w:r>
          <w:t xml:space="preserve">(or the average of maximum </w:t>
        </w:r>
        <w:r w:rsidRPr="00F231B2">
          <w:rPr>
            <w:b/>
            <w:bCs/>
          </w:rPr>
          <w:t>Power Station</w:t>
        </w:r>
        <w:r>
          <w:t xml:space="preserve"> metered values where there is a negative tariff, as per the negative methodology).</w:t>
        </w:r>
      </w:ins>
    </w:p>
    <w:p w14:paraId="4C7E1050" w14:textId="5A1C2E94" w:rsidR="005C2C42" w:rsidRDefault="005C2C42" w:rsidP="005C2C42">
      <w:pPr>
        <w:pStyle w:val="1"/>
        <w:ind w:left="1627"/>
        <w:jc w:val="both"/>
        <w:rPr>
          <w:ins w:id="457" w:author="Author" w:date="2024-05-15T11:20:00Z"/>
        </w:rPr>
      </w:pPr>
      <w:ins w:id="458" w:author="Author" w:date="2024-05-15T11:20:00Z">
        <w:r>
          <w:t xml:space="preserve">n = number of </w:t>
        </w:r>
      </w:ins>
      <w:ins w:id="459" w:author="Author" w:date="2025-04-09T12:25:00Z" w16du:dateUtc="2025-04-09T11:25:00Z">
        <w:r w:rsidR="00C933A3" w:rsidRPr="00882A5A">
          <w:rPr>
            <w:b/>
            <w:bCs/>
            <w:rPrChange w:id="460" w:author="Author" w:date="2025-04-09T12:26:00Z" w16du:dateUtc="2025-04-09T11:26:00Z">
              <w:rPr/>
            </w:rPrChange>
          </w:rPr>
          <w:t xml:space="preserve">BM </w:t>
        </w:r>
      </w:ins>
      <w:ins w:id="461" w:author="Author" w:date="2025-04-09T12:26:00Z" w16du:dateUtc="2025-04-09T11:26:00Z">
        <w:r w:rsidR="00C933A3" w:rsidRPr="00882A5A">
          <w:rPr>
            <w:b/>
            <w:bCs/>
            <w:rPrChange w:id="462" w:author="Author" w:date="2025-04-09T12:26:00Z" w16du:dateUtc="2025-04-09T11:26:00Z">
              <w:rPr/>
            </w:rPrChange>
          </w:rPr>
          <w:t>Units</w:t>
        </w:r>
        <w:r w:rsidR="00C933A3">
          <w:t xml:space="preserve"> at the multi technology </w:t>
        </w:r>
        <w:r w:rsidR="00C933A3" w:rsidRPr="00882A5A">
          <w:rPr>
            <w:b/>
            <w:bCs/>
            <w:rPrChange w:id="463" w:author="Author" w:date="2025-04-09T12:26:00Z" w16du:dateUtc="2025-04-09T11:26:00Z">
              <w:rPr/>
            </w:rPrChange>
          </w:rPr>
          <w:t>Power Station</w:t>
        </w:r>
      </w:ins>
    </w:p>
    <w:p w14:paraId="1B44AF25" w14:textId="77777777" w:rsidR="005C2C42" w:rsidRDefault="005C2C42" w:rsidP="005C2C42">
      <w:pPr>
        <w:pStyle w:val="1"/>
        <w:ind w:left="1627"/>
        <w:jc w:val="both"/>
        <w:rPr>
          <w:ins w:id="464" w:author="Author" w:date="2024-05-15T11:20:00Z"/>
        </w:rPr>
      </w:pPr>
    </w:p>
    <w:p w14:paraId="34FFEF5D" w14:textId="6BC38312" w:rsidR="005C2C42" w:rsidRDefault="005C2C42" w:rsidP="005C2C42">
      <w:pPr>
        <w:pStyle w:val="1"/>
        <w:ind w:left="1627"/>
        <w:jc w:val="both"/>
        <w:rPr>
          <w:ins w:id="465" w:author="Author" w:date="2024-05-15T11:20:00Z"/>
        </w:rPr>
      </w:pPr>
      <w:ins w:id="466" w:author="Author" w:date="2024-05-15T11:20:00Z">
        <w:r>
          <w:t xml:space="preserve">For a multi technology </w:t>
        </w:r>
        <w:r w:rsidRPr="00F231B2">
          <w:rPr>
            <w:b/>
            <w:bCs/>
          </w:rPr>
          <w:t>Power Station</w:t>
        </w:r>
        <w:r>
          <w:t xml:space="preserve">’s wider liability, the </w:t>
        </w:r>
        <w:del w:id="467" w:author="Alex Aristodemou (NESO)" w:date="2025-04-14T12:11:00Z" w16du:dateUtc="2025-04-14T11:11:00Z">
          <w:r w:rsidDel="00E018D5">
            <w:delText>C</w:delText>
          </w:r>
        </w:del>
      </w:ins>
      <w:ins w:id="468" w:author="Alex Aristodemou (NESO)" w:date="2025-04-14T12:11:00Z" w16du:dateUtc="2025-04-14T11:11:00Z">
        <w:r w:rsidR="00E018D5">
          <w:t>c</w:t>
        </w:r>
      </w:ins>
      <w:ins w:id="469" w:author="Author" w:date="2024-05-15T11:20:00Z">
        <w:r>
          <w:t xml:space="preserve">hargeable </w:t>
        </w:r>
        <w:del w:id="470" w:author="Alex Aristodemou (NESO)" w:date="2025-04-14T12:11:00Z" w16du:dateUtc="2025-04-14T11:11:00Z">
          <w:r w:rsidDel="00E018D5">
            <w:delText>C</w:delText>
          </w:r>
        </w:del>
      </w:ins>
      <w:ins w:id="471" w:author="Alex Aristodemou (NESO)" w:date="2025-04-14T12:11:00Z" w16du:dateUtc="2025-04-14T11:11:00Z">
        <w:r w:rsidR="00E018D5">
          <w:t>c</w:t>
        </w:r>
      </w:ins>
      <w:ins w:id="472" w:author="Author" w:date="2024-05-15T11:20:00Z">
        <w:r>
          <w:t xml:space="preserve">apacity associated with each </w:t>
        </w:r>
        <w:commentRangeStart w:id="473"/>
        <w:del w:id="474" w:author="Martin Cahill (NESO)" w:date="2025-04-29T15:58:00Z" w16du:dateUtc="2025-04-29T14:58:00Z">
          <w:r w:rsidRPr="001407A3" w:rsidDel="001407A3">
            <w:rPr>
              <w:b/>
              <w:bCs/>
              <w:rPrChange w:id="475" w:author="Martin Cahill (NESO)" w:date="2025-04-29T15:58:00Z" w16du:dateUtc="2025-04-29T14:58:00Z">
                <w:rPr/>
              </w:rPrChange>
            </w:rPr>
            <w:delText>technology type</w:delText>
          </w:r>
        </w:del>
      </w:ins>
      <w:commentRangeEnd w:id="473"/>
      <w:del w:id="476" w:author="Martin Cahill (NESO)" w:date="2025-04-29T15:58:00Z" w16du:dateUtc="2025-04-29T14:58:00Z">
        <w:r w:rsidR="00DD74F5" w:rsidRPr="001407A3" w:rsidDel="001407A3">
          <w:rPr>
            <w:rStyle w:val="CommentReference"/>
            <w:rFonts w:ascii="Arial" w:hAnsi="Arial"/>
            <w:b/>
            <w:bCs/>
            <w:rPrChange w:id="477" w:author="Martin Cahill (NESO)" w:date="2025-04-29T15:58:00Z" w16du:dateUtc="2025-04-29T14:58:00Z">
              <w:rPr>
                <w:rStyle w:val="CommentReference"/>
                <w:rFonts w:ascii="Arial" w:hAnsi="Arial"/>
              </w:rPr>
            </w:rPrChange>
          </w:rPr>
          <w:commentReference w:id="473"/>
        </w:r>
      </w:del>
      <w:ins w:id="478" w:author="Martin Cahill (NESO)" w:date="2025-04-29T15:58:00Z" w16du:dateUtc="2025-04-29T14:58:00Z">
        <w:r w:rsidR="001407A3" w:rsidRPr="001407A3">
          <w:rPr>
            <w:b/>
            <w:bCs/>
            <w:rPrChange w:id="479" w:author="Martin Cahill (NESO)" w:date="2025-04-29T15:58:00Z" w16du:dateUtc="2025-04-29T14:58:00Z">
              <w:rPr/>
            </w:rPrChange>
          </w:rPr>
          <w:t>BM Unit</w:t>
        </w:r>
      </w:ins>
      <w:ins w:id="480" w:author="Author" w:date="2024-05-15T11:20:00Z">
        <w:r>
          <w:t xml:space="preserve"> is the M</w:t>
        </w:r>
        <w:del w:id="481" w:author="Martin Cahill (NESO)" w:date="2025-04-29T15:58:00Z" w16du:dateUtc="2025-04-29T14:58:00Z">
          <w:r w:rsidDel="001407A3">
            <w:delText>TPS</w:delText>
          </w:r>
        </w:del>
        <w:r>
          <w:t>TEC</w:t>
        </w:r>
      </w:ins>
      <w:ins w:id="482" w:author="Author" w:date="2025-04-09T12:26:00Z" w16du:dateUtc="2025-04-09T11:26:00Z">
        <w:r w:rsidR="00C933A3">
          <w:rPr>
            <w:vertAlign w:val="subscript"/>
          </w:rPr>
          <w:t>BMU</w:t>
        </w:r>
      </w:ins>
      <w:ins w:id="483" w:author="Author" w:date="2024-05-15T11:20:00Z">
        <w:r>
          <w:t xml:space="preserve">. The charge for a multi technology </w:t>
        </w:r>
        <w:r w:rsidRPr="00F231B2">
          <w:rPr>
            <w:b/>
            <w:bCs/>
          </w:rPr>
          <w:t>Power Station</w:t>
        </w:r>
        <w:r>
          <w:t xml:space="preserve"> will be calculated as the summation of all individual </w:t>
        </w:r>
        <w:del w:id="484" w:author="Martin Cahill (NESO)" w:date="2025-04-29T16:19:00Z" w16du:dateUtc="2025-04-29T15:19:00Z">
          <w:r w:rsidRPr="00837E49" w:rsidDel="00837E49">
            <w:rPr>
              <w:b/>
              <w:bCs/>
              <w:highlight w:val="lightGray"/>
              <w:rPrChange w:id="485" w:author="Martin Cahill (NESO)" w:date="2025-04-29T16:20:00Z" w16du:dateUtc="2025-04-29T15:20:00Z">
                <w:rPr/>
              </w:rPrChange>
            </w:rPr>
            <w:delText>technology type</w:delText>
          </w:r>
        </w:del>
      </w:ins>
      <w:ins w:id="486" w:author="Martin Cahill (NESO)" w:date="2025-04-29T16:19:00Z" w16du:dateUtc="2025-04-29T15:19:00Z">
        <w:r w:rsidR="00837E49" w:rsidRPr="00837E49">
          <w:rPr>
            <w:b/>
            <w:bCs/>
            <w:highlight w:val="lightGray"/>
            <w:rPrChange w:id="487" w:author="Martin Cahill (NESO)" w:date="2025-04-29T16:20:00Z" w16du:dateUtc="2025-04-29T15:20:00Z">
              <w:rPr/>
            </w:rPrChange>
          </w:rPr>
          <w:t>BM Unit</w:t>
        </w:r>
      </w:ins>
      <w:ins w:id="488" w:author="Author" w:date="2024-05-15T11:20:00Z">
        <w:r w:rsidRPr="00837E49">
          <w:rPr>
            <w:highlight w:val="lightGray"/>
            <w:rPrChange w:id="489" w:author="Martin Cahill (NESO)" w:date="2025-04-29T16:20:00Z" w16du:dateUtc="2025-04-29T15:20:00Z">
              <w:rPr/>
            </w:rPrChange>
          </w:rPr>
          <w:t xml:space="preserve"> </w:t>
        </w:r>
        <w:r>
          <w:t>liabilities as calculated using M</w:t>
        </w:r>
        <w:del w:id="490" w:author="Martin Cahill (NESO)" w:date="2025-04-29T15:59:00Z" w16du:dateUtc="2025-04-29T14:59:00Z">
          <w:r w:rsidDel="00C5499C">
            <w:delText>TPS</w:delText>
          </w:r>
        </w:del>
        <w:r>
          <w:t>TEC</w:t>
        </w:r>
      </w:ins>
      <w:ins w:id="491" w:author="Author" w:date="2025-04-09T12:26:00Z" w16du:dateUtc="2025-04-09T11:26:00Z">
        <w:r w:rsidR="00882A5A">
          <w:rPr>
            <w:vertAlign w:val="subscript"/>
          </w:rPr>
          <w:t>BMU</w:t>
        </w:r>
      </w:ins>
      <w:ins w:id="492" w:author="Author" w:date="2024-05-15T11:20:00Z">
        <w:r>
          <w:t>.</w:t>
        </w:r>
      </w:ins>
    </w:p>
    <w:p w14:paraId="598EA337" w14:textId="77777777" w:rsidR="005C2C42" w:rsidRDefault="005C2C42" w:rsidP="005C2C42">
      <w:pPr>
        <w:pStyle w:val="1"/>
        <w:ind w:left="1627"/>
        <w:jc w:val="both"/>
        <w:rPr>
          <w:ins w:id="493" w:author="Author" w:date="2024-05-15T11:20:00Z"/>
        </w:rPr>
      </w:pPr>
    </w:p>
    <w:p w14:paraId="50186C6A" w14:textId="77777777" w:rsidR="005C2C42" w:rsidRPr="00F231B2" w:rsidRDefault="005C2C42" w:rsidP="005C2C42">
      <w:pPr>
        <w:pStyle w:val="1"/>
        <w:ind w:left="1627"/>
        <w:jc w:val="both"/>
        <w:rPr>
          <w:ins w:id="494" w:author="Author" w:date="2024-05-15T11:20:00Z"/>
          <w:u w:val="single"/>
        </w:rPr>
      </w:pPr>
      <w:ins w:id="495" w:author="Author" w:date="2024-05-15T11:20:00Z">
        <w:r w:rsidRPr="00F231B2">
          <w:rPr>
            <w:u w:val="single"/>
          </w:rPr>
          <w:t>Negative Methodology</w:t>
        </w:r>
      </w:ins>
    </w:p>
    <w:p w14:paraId="54040CE0" w14:textId="77777777" w:rsidR="005C2C42" w:rsidRDefault="005C2C42" w:rsidP="005C2C42">
      <w:pPr>
        <w:pStyle w:val="1"/>
        <w:ind w:left="1627"/>
        <w:jc w:val="both"/>
        <w:rPr>
          <w:ins w:id="496" w:author="Author" w:date="2024-05-15T11:20:00Z"/>
        </w:rPr>
      </w:pPr>
    </w:p>
    <w:p w14:paraId="3A6EDC92" w14:textId="22A3B7C9" w:rsidR="005C2C42" w:rsidRDefault="005C2C42" w:rsidP="005C2C42">
      <w:pPr>
        <w:pStyle w:val="1"/>
        <w:ind w:left="1627"/>
        <w:jc w:val="both"/>
        <w:rPr>
          <w:ins w:id="497" w:author="Author" w:date="2024-05-15T11:20:00Z"/>
        </w:rPr>
      </w:pPr>
      <w:ins w:id="498" w:author="Author" w:date="2024-05-15T11:20:00Z">
        <w:r>
          <w:t xml:space="preserve">When any of the </w:t>
        </w:r>
        <w:r w:rsidRPr="00F231B2">
          <w:rPr>
            <w:b/>
            <w:bCs/>
          </w:rPr>
          <w:t>BM Units</w:t>
        </w:r>
        <w:r>
          <w:t xml:space="preserve"> at a </w:t>
        </w:r>
        <w:r w:rsidRPr="00F231B2">
          <w:rPr>
            <w:b/>
            <w:bCs/>
          </w:rPr>
          <w:t>Power Station</w:t>
        </w:r>
        <w:r>
          <w:t xml:space="preserve"> are initially calculated to have a negative tariff, the final charge will be calculated using different capacity inputs to M</w:t>
        </w:r>
        <w:del w:id="499" w:author="Martin Cahill (NESO)" w:date="2025-04-29T15:57:00Z" w16du:dateUtc="2025-04-29T14:57:00Z">
          <w:r w:rsidDel="001407A3">
            <w:delText>TPS</w:delText>
          </w:r>
        </w:del>
        <w:r>
          <w:t>TEC. CAP</w:t>
        </w:r>
      </w:ins>
      <w:ins w:id="500" w:author="Martin Cahill (NESO)" w:date="2025-04-29T15:57:00Z" w16du:dateUtc="2025-04-29T14:57:00Z">
        <w:r w:rsidR="001407A3" w:rsidRPr="001407A3">
          <w:rPr>
            <w:vertAlign w:val="subscript"/>
            <w:rPrChange w:id="501" w:author="Martin Cahill (NESO)" w:date="2025-04-29T15:57:00Z" w16du:dateUtc="2025-04-29T14:57:00Z">
              <w:rPr/>
            </w:rPrChange>
          </w:rPr>
          <w:t>BMU</w:t>
        </w:r>
      </w:ins>
      <w:ins w:id="502" w:author="Author" w:date="2024-05-15T11:20:00Z">
        <w:del w:id="503" w:author="Martin Cahill (NESO)" w:date="2025-04-29T15:57:00Z" w16du:dateUtc="2025-04-29T14:57:00Z">
          <w:r w:rsidDel="001407A3">
            <w:delText>i</w:delText>
          </w:r>
        </w:del>
        <w:r>
          <w:t xml:space="preserve"> in the above equation will use maximum metered volumes for each </w:t>
        </w:r>
        <w:r w:rsidRPr="00F231B2">
          <w:rPr>
            <w:b/>
            <w:bCs/>
          </w:rPr>
          <w:t>BM Unit</w:t>
        </w:r>
        <w:r>
          <w:t xml:space="preserve"> instead of installed capacity. These will be the average of the capped metered volumes during the three </w:t>
        </w:r>
        <w:r w:rsidRPr="00F231B2">
          <w:rPr>
            <w:b/>
            <w:bCs/>
          </w:rPr>
          <w:t>Settlement Periods</w:t>
        </w:r>
        <w:r>
          <w:t xml:space="preserve"> which have the highest metered volumes for the </w:t>
        </w:r>
        <w:r>
          <w:rPr>
            <w:b/>
            <w:bCs/>
          </w:rPr>
          <w:t>BM Unit</w:t>
        </w:r>
        <w:r>
          <w:t xml:space="preserve">, separated by at least 10 clear </w:t>
        </w:r>
        <w:del w:id="504" w:author="Alex Aristodemou (NESO)" w:date="2025-04-14T12:14:00Z" w16du:dateUtc="2025-04-14T11:14:00Z">
          <w:r w:rsidRPr="00C2371A" w:rsidDel="00C2371A">
            <w:rPr>
              <w:b/>
              <w:bCs/>
              <w:rPrChange w:id="505" w:author="Alex Aristodemou (NESO)" w:date="2025-04-14T12:14:00Z" w16du:dateUtc="2025-04-14T11:14:00Z">
                <w:rPr/>
              </w:rPrChange>
            </w:rPr>
            <w:delText>b</w:delText>
          </w:r>
        </w:del>
      </w:ins>
      <w:ins w:id="506" w:author="Alex Aristodemou (NESO)" w:date="2025-04-14T12:14:00Z" w16du:dateUtc="2025-04-14T11:14:00Z">
        <w:r w:rsidR="00C2371A" w:rsidRPr="00C2371A">
          <w:rPr>
            <w:b/>
            <w:bCs/>
            <w:rPrChange w:id="507" w:author="Alex Aristodemou (NESO)" w:date="2025-04-14T12:14:00Z" w16du:dateUtc="2025-04-14T11:14:00Z">
              <w:rPr/>
            </w:rPrChange>
          </w:rPr>
          <w:t>B</w:t>
        </w:r>
      </w:ins>
      <w:ins w:id="508" w:author="Author" w:date="2024-05-15T11:20:00Z">
        <w:r w:rsidRPr="00C2371A">
          <w:rPr>
            <w:b/>
            <w:bCs/>
            <w:rPrChange w:id="509" w:author="Alex Aristodemou (NESO)" w:date="2025-04-14T12:14:00Z" w16du:dateUtc="2025-04-14T11:14:00Z">
              <w:rPr/>
            </w:rPrChange>
          </w:rPr>
          <w:t xml:space="preserve">usiness </w:t>
        </w:r>
        <w:del w:id="510" w:author="Alex Aristodemou (NESO)" w:date="2025-04-14T12:14:00Z" w16du:dateUtc="2025-04-14T11:14:00Z">
          <w:r w:rsidRPr="00C2371A" w:rsidDel="00C2371A">
            <w:rPr>
              <w:b/>
              <w:bCs/>
              <w:rPrChange w:id="511" w:author="Alex Aristodemou (NESO)" w:date="2025-04-14T12:14:00Z" w16du:dateUtc="2025-04-14T11:14:00Z">
                <w:rPr/>
              </w:rPrChange>
            </w:rPr>
            <w:delText>d</w:delText>
          </w:r>
        </w:del>
      </w:ins>
      <w:ins w:id="512" w:author="Alex Aristodemou (NESO)" w:date="2025-04-14T12:14:00Z" w16du:dateUtc="2025-04-14T11:14:00Z">
        <w:r w:rsidR="00C2371A" w:rsidRPr="00C2371A">
          <w:rPr>
            <w:b/>
            <w:bCs/>
            <w:rPrChange w:id="513" w:author="Alex Aristodemou (NESO)" w:date="2025-04-14T12:14:00Z" w16du:dateUtc="2025-04-14T11:14:00Z">
              <w:rPr/>
            </w:rPrChange>
          </w:rPr>
          <w:t>D</w:t>
        </w:r>
      </w:ins>
      <w:ins w:id="514" w:author="Author" w:date="2024-05-15T11:20:00Z">
        <w:r w:rsidRPr="00C2371A">
          <w:rPr>
            <w:b/>
            <w:bCs/>
            <w:rPrChange w:id="515" w:author="Alex Aristodemou (NESO)" w:date="2025-04-14T12:14:00Z" w16du:dateUtc="2025-04-14T11:14:00Z">
              <w:rPr/>
            </w:rPrChange>
          </w:rPr>
          <w:t>ays</w:t>
        </w:r>
        <w:r>
          <w:t xml:space="preserve">, and between November and February of the relevant </w:t>
        </w:r>
        <w:r w:rsidRPr="00F231B2">
          <w:rPr>
            <w:b/>
            <w:bCs/>
          </w:rPr>
          <w:t>Financial Year</w:t>
        </w:r>
        <w:r>
          <w:t xml:space="preserve"> inclusive. TEC in the equation will also be replaced by maximum metered volumes for the </w:t>
        </w:r>
        <w:r w:rsidRPr="00F231B2">
          <w:rPr>
            <w:b/>
            <w:bCs/>
          </w:rPr>
          <w:t>Power Station</w:t>
        </w:r>
        <w:r>
          <w:t>.</w:t>
        </w:r>
      </w:ins>
      <w:commentRangeEnd w:id="388"/>
      <w:r w:rsidR="005D5715">
        <w:rPr>
          <w:rStyle w:val="CommentReference"/>
          <w:rFonts w:ascii="Arial" w:hAnsi="Arial"/>
        </w:rPr>
        <w:commentReference w:id="388"/>
      </w:r>
    </w:p>
    <w:p w14:paraId="4213D29E" w14:textId="77777777" w:rsidR="005C2C42" w:rsidRDefault="005C2C42"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lastRenderedPageBreak/>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16" w:name="_Toc274049717"/>
      <w:r>
        <w:t>Basis of Wider Generation Charges</w:t>
      </w:r>
      <w:bookmarkEnd w:id="379"/>
      <w:bookmarkEnd w:id="380"/>
      <w:bookmarkEnd w:id="516"/>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17" w:name="_Toc274049718"/>
      <w:r w:rsidRPr="00887323">
        <w:rPr>
          <w:rFonts w:ascii="Arial" w:hAnsi="Arial" w:cs="Arial"/>
          <w:b/>
        </w:rPr>
        <w:t>Generation with positive wider tariffs</w:t>
      </w:r>
      <w:bookmarkEnd w:id="517"/>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18" w:name="_Ref272935596"/>
      <w:r>
        <w:t>The short-term chargeable capacity for Power Stations situated with positive generation tariffs is any approved STTEC or LDTEC applicable to that Power Station during a valid STTEC Period or LDTEC Period, as appropriate.</w:t>
      </w:r>
      <w:bookmarkEnd w:id="518"/>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 xml:space="preserve">will be the capacity </w:t>
      </w:r>
      <w:r w:rsidRPr="0074131D">
        <w:rPr>
          <w:rFonts w:cs="Arial"/>
          <w:szCs w:val="22"/>
        </w:rPr>
        <w:lastRenderedPageBreak/>
        <w:t>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21" w:name="_Toc49661143"/>
      <w:bookmarkStart w:id="522" w:name="_Toc274049719"/>
      <w:r w:rsidRPr="004248A1">
        <w:rPr>
          <w:rFonts w:ascii="Arial" w:hAnsi="Arial" w:cs="Arial"/>
          <w:b/>
        </w:rPr>
        <w:t xml:space="preserve">Generation with negative wider </w:t>
      </w:r>
      <w:bookmarkEnd w:id="521"/>
      <w:r w:rsidRPr="004248A1">
        <w:rPr>
          <w:rFonts w:ascii="Arial" w:hAnsi="Arial" w:cs="Arial"/>
          <w:b/>
        </w:rPr>
        <w:t>tariffs</w:t>
      </w:r>
      <w:bookmarkEnd w:id="522"/>
    </w:p>
    <w:p w14:paraId="5B84D42C" w14:textId="77777777" w:rsidR="006661FE" w:rsidRDefault="006661FE" w:rsidP="007D27B2">
      <w:pPr>
        <w:pStyle w:val="1"/>
        <w:numPr>
          <w:ilvl w:val="0"/>
          <w:numId w:val="73"/>
        </w:numPr>
        <w:jc w:val="both"/>
      </w:pPr>
      <w:bookmarkStart w:id="523"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w:t>
      </w:r>
      <w:proofErr w:type="spellStart"/>
      <w:r>
        <w:t>TNUoS</w:t>
      </w:r>
      <w:proofErr w:type="spellEnd"/>
      <w:r>
        <w:t xml:space="preserve">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24"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24"/>
    </w:p>
    <w:bookmarkEnd w:id="523"/>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25" w:name="_Toc274049720"/>
      <w:r>
        <w:t>Basis of Local Generation Charges</w:t>
      </w:r>
      <w:bookmarkEnd w:id="525"/>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26" w:name="_Toc497131273"/>
      <w:bookmarkStart w:id="527" w:name="_Toc32201095"/>
      <w:bookmarkStart w:id="528" w:name="_Toc49661145"/>
      <w:bookmarkStart w:id="529" w:name="_Toc274049722"/>
      <w:bookmarkStart w:id="530" w:name="_Hlt497625183"/>
      <w:r>
        <w:t>Monthly Charges</w:t>
      </w:r>
      <w:bookmarkEnd w:id="526"/>
      <w:bookmarkEnd w:id="527"/>
      <w:bookmarkEnd w:id="528"/>
      <w:bookmarkEnd w:id="529"/>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31" w:name="_Hlt532284319"/>
      <w:bookmarkStart w:id="532" w:name="_Ref272933161"/>
      <w:bookmarkEnd w:id="531"/>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w:t>
      </w:r>
      <w:proofErr w:type="spellStart"/>
      <w:r>
        <w:t>TNUoS</w:t>
      </w:r>
      <w:proofErr w:type="spellEnd"/>
      <w:r>
        <w:t xml:space="preserve">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32"/>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lastRenderedPageBreak/>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33" w:name="_Toc274049723"/>
      <w:r>
        <w:t>Ad hoc Charges</w:t>
      </w:r>
      <w:bookmarkEnd w:id="533"/>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lastRenderedPageBreak/>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5"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34" w:name="_Toc274049724"/>
      <w:r w:rsidRPr="00FE2E3E">
        <w:t>Embedded Transmission Use of System Charges “</w:t>
      </w:r>
      <w:proofErr w:type="spellStart"/>
      <w:r w:rsidRPr="00FE2E3E">
        <w:t>ETUoS</w:t>
      </w:r>
      <w:proofErr w:type="spellEnd"/>
      <w:r w:rsidRPr="00FE2E3E">
        <w:t>”</w:t>
      </w:r>
      <w:bookmarkEnd w:id="534"/>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35"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535"/>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w:lastRenderedPageBreak/>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536" w:name="_Hlk155617635"/>
      <w:r w:rsidR="00CC06E2" w:rsidRPr="00CD5631">
        <w:rPr>
          <w:u w:val="single"/>
          <w:vertAlign w:val="subscript"/>
        </w:rPr>
        <w:t>DNO</w:t>
      </w:r>
      <w:bookmarkEnd w:id="536"/>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37" w:name="_Toc32201096"/>
      <w:bookmarkStart w:id="538" w:name="_Toc49661146"/>
      <w:bookmarkStart w:id="539" w:name="_Toc274049725"/>
      <w:r>
        <w:t>Reconciliation of Generation Charges</w:t>
      </w:r>
      <w:bookmarkEnd w:id="537"/>
      <w:bookmarkEnd w:id="538"/>
      <w:bookmarkEnd w:id="53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lastRenderedPageBreak/>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40" w:name="_Toc32201097"/>
      <w:bookmarkStart w:id="541" w:name="_Toc49661147"/>
      <w:bookmarkStart w:id="542" w:name="_Toc274049726"/>
      <w:bookmarkEnd w:id="530"/>
      <w:r>
        <w:t>Further Information</w:t>
      </w:r>
      <w:bookmarkEnd w:id="540"/>
      <w:bookmarkEnd w:id="541"/>
      <w:bookmarkEnd w:id="54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43" w:name="_Toc32201098"/>
      <w:r>
        <w:br w:type="page"/>
      </w:r>
      <w:bookmarkStart w:id="544" w:name="_Toc49661148"/>
      <w:bookmarkStart w:id="545" w:name="_Toc274049727"/>
      <w:r w:rsidRPr="00FE40FB">
        <w:rPr>
          <w:color w:val="auto"/>
          <w:sz w:val="28"/>
          <w:szCs w:val="28"/>
        </w:rPr>
        <w:lastRenderedPageBreak/>
        <w:t>14.19 Data Requirements</w:t>
      </w:r>
      <w:bookmarkEnd w:id="543"/>
      <w:bookmarkEnd w:id="544"/>
      <w:bookmarkEnd w:id="545"/>
    </w:p>
    <w:p w14:paraId="1B1F56AD" w14:textId="77777777" w:rsidR="006661FE" w:rsidRDefault="006661FE" w:rsidP="006661FE">
      <w:pPr>
        <w:pStyle w:val="Heading2"/>
      </w:pPr>
    </w:p>
    <w:p w14:paraId="1C4CFCE6" w14:textId="77777777" w:rsidR="006661FE" w:rsidRDefault="006661FE" w:rsidP="006661FE">
      <w:pPr>
        <w:pStyle w:val="Heading2"/>
      </w:pPr>
      <w:bookmarkStart w:id="546" w:name="_Toc32201099"/>
      <w:bookmarkStart w:id="547" w:name="_Toc49661149"/>
      <w:bookmarkStart w:id="548" w:name="_Toc274049728"/>
      <w:r>
        <w:t>Data Required for Charge Setting</w:t>
      </w:r>
      <w:bookmarkEnd w:id="546"/>
      <w:bookmarkEnd w:id="547"/>
      <w:bookmarkEnd w:id="548"/>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w:t>
      </w:r>
      <w:proofErr w:type="spellStart"/>
      <w:r>
        <w:t>TNUoS</w:t>
      </w:r>
      <w:proofErr w:type="spellEnd"/>
      <w:r>
        <w:t xml:space="preserve">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w:t>
      </w:r>
      <w:proofErr w:type="spellStart"/>
      <w:r>
        <w:t>TNUoS</w:t>
      </w:r>
      <w:proofErr w:type="spellEnd"/>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49" w:name="_Toc32201100"/>
      <w:bookmarkStart w:id="550" w:name="_Toc49661150"/>
      <w:bookmarkStart w:id="551" w:name="_Toc274049729"/>
      <w:r>
        <w:t>Data Required for Calculating Users’ Charges</w:t>
      </w:r>
      <w:bookmarkEnd w:id="549"/>
      <w:bookmarkEnd w:id="550"/>
      <w:bookmarkEnd w:id="551"/>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w:t>
      </w:r>
      <w:proofErr w:type="spellStart"/>
      <w:r>
        <w:t>TNUoS</w:t>
      </w:r>
      <w:proofErr w:type="spellEnd"/>
      <w:r>
        <w:t xml:space="preserve">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52" w:name="_Toc32201101"/>
      <w:r>
        <w:br w:type="page"/>
      </w:r>
      <w:bookmarkStart w:id="553" w:name="_Toc49661151"/>
      <w:bookmarkStart w:id="554" w:name="_Toc274049730"/>
      <w:r w:rsidRPr="00FE40FB">
        <w:rPr>
          <w:color w:val="auto"/>
          <w:sz w:val="28"/>
          <w:szCs w:val="28"/>
        </w:rPr>
        <w:lastRenderedPageBreak/>
        <w:t>14.20 Applications</w:t>
      </w:r>
      <w:bookmarkEnd w:id="552"/>
      <w:bookmarkEnd w:id="553"/>
      <w:bookmarkEnd w:id="554"/>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55" w:name="_Ref531603538"/>
      <w:bookmarkStart w:id="556" w:name="_Toc32201102"/>
      <w:r>
        <w:br w:type="page"/>
      </w:r>
      <w:bookmarkStart w:id="557" w:name="_Toc49661152"/>
      <w:bookmarkStart w:id="558" w:name="_Toc274049731"/>
      <w:bookmarkEnd w:id="555"/>
      <w:bookmarkEnd w:id="556"/>
      <w:r w:rsidRPr="00FE40FB">
        <w:rPr>
          <w:color w:val="auto"/>
        </w:rPr>
        <w:lastRenderedPageBreak/>
        <w:t xml:space="preserve">14.21 </w:t>
      </w:r>
      <w:r w:rsidRPr="00FE40FB">
        <w:rPr>
          <w:color w:val="auto"/>
          <w:sz w:val="28"/>
          <w:szCs w:val="28"/>
        </w:rPr>
        <w:t>Transport Model Example</w:t>
      </w:r>
      <w:bookmarkEnd w:id="557"/>
      <w:bookmarkEnd w:id="558"/>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6" o:title=""/>
            <w10:wrap type="topAndBottom"/>
          </v:shape>
          <o:OLEObject Type="Embed" ProgID="Visio.Drawing.5" ShapeID="_x0000_s2055" DrawAspect="Content" ObjectID="_1807448918" r:id="rId87"/>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967DD"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6EF6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208D8"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8" o:title=""/>
            <w10:wrap type="topAndBottom"/>
          </v:shape>
          <o:OLEObject Type="Embed" ProgID="Visio.Drawing.5" ShapeID="_x0000_s2056" DrawAspect="Content" ObjectID="_1807448919" r:id="rId89"/>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90" o:title=""/>
            <w10:wrap type="topAndBottom"/>
          </v:shape>
          <o:OLEObject Type="Embed" ProgID="Visio.Drawing.6" ShapeID="_x0000_s2433" DrawAspect="Content" ObjectID="_1807448920" r:id="rId91"/>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92" o:title=""/>
            <w10:wrap type="topAndBottom"/>
          </v:shape>
          <o:OLEObject Type="Embed" ProgID="Visio.Drawing.6" ShapeID="_x0000_s2435" DrawAspect="Content" ObjectID="_1807448921" r:id="rId93"/>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4" o:title=""/>
            <w10:wrap type="topAndBottom"/>
          </v:shape>
          <o:OLEObject Type="Embed" ProgID="Visio.Drawing.6" ShapeID="_x0000_s2436" DrawAspect="Content" ObjectID="_1807448922" r:id="rId95"/>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6" o:title=""/>
            <w10:wrap type="topAndBottom"/>
          </v:shape>
          <o:OLEObject Type="Embed" ProgID="Visio.Drawing.6" ShapeID="_x0000_s2437" DrawAspect="Content" ObjectID="_1807448923" r:id="rId97"/>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667E8B"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BDB4208"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59" w:name="_Toc32201103"/>
      <w:r>
        <w:br w:type="page"/>
      </w:r>
      <w:bookmarkStart w:id="560" w:name="_Toc49661153"/>
      <w:bookmarkStart w:id="561"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59"/>
      <w:bookmarkEnd w:id="560"/>
      <w:bookmarkEnd w:id="561"/>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413DF"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62" w:name="_Toc32201104"/>
      <w:bookmarkStart w:id="563" w:name="_Toc49661154"/>
      <w:bookmarkStart w:id="56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62"/>
      <w:bookmarkEnd w:id="563"/>
      <w:bookmarkEnd w:id="56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565" w:name="_Ref491664379"/>
      <w:bookmarkStart w:id="566" w:name="_Toc32201105"/>
      <w:r w:rsidRPr="004248A1">
        <w:rPr>
          <w:rFonts w:ascii="Arial" w:hAnsi="Arial" w:cs="Arial"/>
          <w:sz w:val="22"/>
          <w:szCs w:val="22"/>
        </w:rPr>
        <w:br w:type="page"/>
      </w:r>
      <w:bookmarkStart w:id="567" w:name="_Toc49661155"/>
      <w:bookmarkStart w:id="568"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565"/>
      <w:bookmarkEnd w:id="566"/>
      <w:bookmarkEnd w:id="567"/>
      <w:bookmarkEnd w:id="568"/>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569" w:name="_Hlt479666837"/>
      <w:bookmarkStart w:id="570" w:name="_Hlt506623598"/>
      <w:bookmarkEnd w:id="569"/>
      <w:bookmarkEnd w:id="570"/>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71" w:name="_Toc946728"/>
    </w:p>
    <w:p w14:paraId="2D914181" w14:textId="77777777" w:rsidR="006661FE" w:rsidRPr="004248A1" w:rsidRDefault="006661FE" w:rsidP="006661FE">
      <w:pPr>
        <w:pStyle w:val="Heading2"/>
        <w:rPr>
          <w:rFonts w:ascii="Arial" w:hAnsi="Arial" w:cs="Arial"/>
        </w:rPr>
      </w:pPr>
      <w:bookmarkStart w:id="572" w:name="_Toc32201106"/>
      <w:bookmarkStart w:id="573" w:name="_Toc49661156"/>
      <w:bookmarkStart w:id="574" w:name="_Toc274049735"/>
      <w:r w:rsidRPr="004248A1">
        <w:rPr>
          <w:rFonts w:ascii="Arial" w:hAnsi="Arial" w:cs="Arial"/>
        </w:rPr>
        <w:t>Monthly Charges</w:t>
      </w:r>
      <w:bookmarkEnd w:id="571"/>
      <w:bookmarkEnd w:id="572"/>
      <w:bookmarkEnd w:id="573"/>
      <w:bookmarkEnd w:id="574"/>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proofErr w:type="gramStart"/>
            <w:r>
              <w:rPr>
                <w:rFonts w:ascii="Arial" w:hAnsi="Arial"/>
                <w:sz w:val="22"/>
              </w:rPr>
              <w:t>NHHC</w:t>
            </w:r>
            <w:r>
              <w:rPr>
                <w:rFonts w:ascii="Arial" w:hAnsi="Arial"/>
                <w:sz w:val="22"/>
                <w:vertAlign w:val="subscript"/>
              </w:rPr>
              <w:t>F</w:t>
            </w:r>
            <w:r>
              <w:rPr>
                <w:rFonts w:ascii="Arial" w:hAnsi="Arial"/>
                <w:sz w:val="22"/>
              </w:rPr>
              <w:t>(</w:t>
            </w:r>
            <w:proofErr w:type="gramEnd"/>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575" w:name="_Toc946729"/>
      <w:bookmarkStart w:id="576" w:name="_Toc32201107"/>
      <w:bookmarkStart w:id="577" w:name="_Toc49661157"/>
      <w:bookmarkStart w:id="578" w:name="_Toc274049736"/>
      <w:r>
        <w:t>Initial Reconciliation (Part 1</w:t>
      </w:r>
      <w:r w:rsidR="003A0CB9">
        <w:t>a</w:t>
      </w:r>
      <w:r>
        <w:t>)</w:t>
      </w:r>
      <w:bookmarkEnd w:id="575"/>
      <w:bookmarkEnd w:id="576"/>
      <w:bookmarkEnd w:id="577"/>
      <w:bookmarkEnd w:id="578"/>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579" w:name="_Toc946730"/>
      <w:bookmarkStart w:id="580" w:name="_Toc32201108"/>
      <w:bookmarkStart w:id="581" w:name="_Toc49661158"/>
      <w:bookmarkStart w:id="582" w:name="_Toc274049737"/>
      <w:r w:rsidRPr="008E4447">
        <w:rPr>
          <w:rFonts w:ascii="Arial" w:hAnsi="Arial" w:cs="Arial"/>
          <w:szCs w:val="22"/>
        </w:rPr>
        <w:t>Initial Reconciliation (Part 2)</w:t>
      </w:r>
      <w:bookmarkEnd w:id="579"/>
      <w:bookmarkEnd w:id="580"/>
      <w:bookmarkEnd w:id="581"/>
      <w:bookmarkEnd w:id="582"/>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FD5479" w:rsidP="00FD5479">
      <w:pPr>
        <w:pStyle w:val="Header"/>
        <w:tabs>
          <w:tab w:val="left" w:pos="2835"/>
        </w:tabs>
        <w:ind w:left="3402" w:hanging="3402"/>
        <w:jc w:val="center"/>
        <w:rPr>
          <w:rFonts w:ascii="Arial" w:hAnsi="Arial" w:cs="Arial"/>
          <w:b/>
          <w:szCs w:val="22"/>
        </w:rPr>
      </w:pPr>
      <w:hyperlink r:id="rId108" w:anchor="Initial!J104" w:history="1">
        <w:r>
          <w:rPr>
            <w:rStyle w:val="Hyperlink"/>
            <w:sz w:val="20"/>
          </w:rPr>
          <w:t xml:space="preserve">worked example 4.xls - </w:t>
        </w:r>
        <w:proofErr w:type="gramStart"/>
        <w:r>
          <w:rPr>
            <w:rStyle w:val="Hyperlink"/>
            <w:sz w:val="20"/>
          </w:rPr>
          <w:t>Initial!J</w:t>
        </w:r>
        <w:proofErr w:type="gramEnd"/>
        <w:r>
          <w:rPr>
            <w:rStyle w:val="Hyperlink"/>
            <w:sz w:val="20"/>
          </w:rPr>
          <w:t>104</w:t>
        </w:r>
      </w:hyperlink>
      <w:r>
        <w:rPr>
          <w:sz w:val="20"/>
        </w:rPr>
        <w:tab/>
      </w:r>
      <w:r>
        <w:rPr>
          <w:rFonts w:ascii="Arial" w:hAnsi="Arial" w:cs="Arial"/>
          <w:szCs w:val="22"/>
        </w:rPr>
        <w:tab/>
      </w:r>
      <w:r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 xml:space="preserve">The net initial </w:t>
      </w:r>
      <w:proofErr w:type="spellStart"/>
      <w:r w:rsidRPr="008E4447">
        <w:rPr>
          <w:rFonts w:ascii="Arial" w:hAnsi="Arial" w:cs="Arial"/>
          <w:szCs w:val="22"/>
        </w:rPr>
        <w:t>TNUoS</w:t>
      </w:r>
      <w:proofErr w:type="spellEnd"/>
      <w:r w:rsidRPr="008E4447">
        <w:rPr>
          <w:rFonts w:ascii="Arial" w:hAnsi="Arial" w:cs="Arial"/>
          <w:szCs w:val="22"/>
        </w:rPr>
        <w:t xml:space="preserve">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583" w:name="_Toc946732"/>
      <w:bookmarkStart w:id="584" w:name="_Toc32201109"/>
      <w:bookmarkStart w:id="585"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 xml:space="preserve">Consequently, the net final </w:t>
      </w:r>
      <w:proofErr w:type="spellStart"/>
      <w:r>
        <w:rPr>
          <w:rFonts w:ascii="Arial" w:hAnsi="Arial" w:cs="Arial"/>
        </w:rPr>
        <w:t>TNUoS</w:t>
      </w:r>
      <w:proofErr w:type="spellEnd"/>
      <w:r>
        <w:rPr>
          <w:rFonts w:ascii="Arial" w:hAnsi="Arial" w:cs="Arial"/>
        </w:rPr>
        <w:t xml:space="preserve"> demand reconciliation charge will be £1,135 (£5,000 + -£250 + -£3,600 + £450 - £300 - £165).</w:t>
      </w:r>
    </w:p>
    <w:bookmarkEnd w:id="583"/>
    <w:bookmarkEnd w:id="584"/>
    <w:bookmarkEnd w:id="585"/>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586" w:name="_Ref531684937"/>
      <w:bookmarkStart w:id="587" w:name="_Toc32201110"/>
      <w:r w:rsidRPr="008E4447">
        <w:rPr>
          <w:rFonts w:ascii="Arial" w:hAnsi="Arial" w:cs="Arial"/>
          <w:sz w:val="22"/>
          <w:szCs w:val="22"/>
        </w:rPr>
        <w:br w:type="page"/>
      </w:r>
      <w:bookmarkStart w:id="588" w:name="_Toc274049739"/>
      <w:bookmarkStart w:id="589"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88"/>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31140"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922F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F4BD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590" w:name="_Hlt501343668"/>
      <w:bookmarkStart w:id="591" w:name="_Hlt488742812"/>
      <w:bookmarkStart w:id="592" w:name="_Toc32201111"/>
      <w:bookmarkStart w:id="593" w:name="_Toc49661161"/>
      <w:bookmarkStart w:id="594" w:name="_Toc274049740"/>
      <w:bookmarkEnd w:id="586"/>
      <w:bookmarkEnd w:id="587"/>
      <w:bookmarkEnd w:id="589"/>
      <w:bookmarkEnd w:id="590"/>
      <w:bookmarkEnd w:id="591"/>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92"/>
      <w:bookmarkEnd w:id="593"/>
      <w:bookmarkEnd w:id="594"/>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 xml:space="preserve">The following flowcharts illustrate the parties liable for Demand and Generation </w:t>
      </w:r>
      <w:proofErr w:type="spellStart"/>
      <w:r>
        <w:rPr>
          <w:rFonts w:ascii="Arial" w:hAnsi="Arial"/>
          <w:sz w:val="22"/>
        </w:rPr>
        <w:t>TNUoS</w:t>
      </w:r>
      <w:proofErr w:type="spellEnd"/>
      <w:r>
        <w:rPr>
          <w:rFonts w:ascii="Arial" w:hAnsi="Arial"/>
          <w:sz w:val="22"/>
        </w:rPr>
        <w:t xml:space="preserve">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595" w:name="_Toc32201112"/>
      <w:bookmarkStart w:id="596" w:name="_Toc49661162"/>
      <w:bookmarkStart w:id="597" w:name="_Toc274049741"/>
      <w:r>
        <w:t>Demand Charges</w:t>
      </w:r>
      <w:bookmarkEnd w:id="595"/>
      <w:bookmarkEnd w:id="596"/>
      <w:bookmarkEnd w:id="597"/>
    </w:p>
    <w:p w14:paraId="6FFEEB6C" w14:textId="77777777" w:rsidR="00E010AE" w:rsidRDefault="00000000" w:rsidP="006661FE">
      <w:pPr>
        <w:pStyle w:val="1"/>
        <w:jc w:val="both"/>
      </w:pPr>
      <w:bookmarkStart w:id="598" w:name="_Toc32201113"/>
      <w:bookmarkStart w:id="599" w:name="_Toc49661163"/>
      <w:r>
        <w:rPr>
          <w:noProof/>
          <w:sz w:val="20"/>
        </w:rPr>
        <w:object w:dxaOrig="1440" w:dyaOrig="1440" w14:anchorId="095B0C15">
          <v:shape id="_x0000_s2083" type="#_x0000_t75" style="position:absolute;left:0;text-align:left;margin-left:-18pt;margin-top:17.7pt;width:570.95pt;height:585pt;z-index:251658266">
            <v:imagedata r:id="rId109" o:title=""/>
            <w10:wrap type="topAndBottom"/>
          </v:shape>
          <o:OLEObject Type="Embed" ProgID="Visio.Drawing.6" ShapeID="_x0000_s2083" DrawAspect="Content" ObjectID="_1807448924" r:id="rId110"/>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600" w:name="OLE_LINK9"/>
      <w:bookmarkStart w:id="601" w:name="OLE_LINK12"/>
      <w:bookmarkEnd w:id="598"/>
      <w:bookmarkEnd w:id="599"/>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00"/>
      <w:bookmarkEnd w:id="601"/>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02"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02"/>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03"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03"/>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04"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604"/>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05"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05"/>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06" w:name="_Toc70749747"/>
      <w:bookmarkStart w:id="607"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606"/>
      <w:bookmarkEnd w:id="607"/>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08"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w:t>
      </w:r>
      <w:proofErr w:type="spellStart"/>
      <w:r w:rsidRPr="00FE40FB">
        <w:rPr>
          <w:color w:val="auto"/>
          <w:sz w:val="28"/>
          <w:szCs w:val="28"/>
        </w:rPr>
        <w:t>TNUoS</w:t>
      </w:r>
      <w:proofErr w:type="spellEnd"/>
      <w:r w:rsidRPr="00FE40FB">
        <w:rPr>
          <w:color w:val="auto"/>
          <w:sz w:val="28"/>
          <w:szCs w:val="28"/>
        </w:rPr>
        <w:t xml:space="preserve"> tariffs</w:t>
      </w:r>
      <w:bookmarkEnd w:id="608"/>
    </w:p>
    <w:p w14:paraId="70CE6CDB" w14:textId="77777777" w:rsidR="006661FE" w:rsidRDefault="006661FE">
      <w:pPr>
        <w:pStyle w:val="1"/>
        <w:jc w:val="both"/>
      </w:pPr>
    </w:p>
    <w:p w14:paraId="3A32FE67" w14:textId="77777777" w:rsidR="006661FE" w:rsidRPr="007B2988" w:rsidRDefault="006661FE" w:rsidP="006661FE">
      <w:pPr>
        <w:pStyle w:val="Heading2"/>
      </w:pPr>
      <w:bookmarkStart w:id="609" w:name="_Toc274049748"/>
      <w:r w:rsidRPr="007B2988">
        <w:t>Stability of tariffs</w:t>
      </w:r>
      <w:bookmarkEnd w:id="609"/>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10" w:name="_Toc274049749"/>
      <w:r w:rsidRPr="007B2988">
        <w:t>Predictability of tariffs</w:t>
      </w:r>
      <w:bookmarkEnd w:id="610"/>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w:t>
      </w:r>
      <w:proofErr w:type="spellStart"/>
      <w:r w:rsidR="006661FE" w:rsidRPr="007B2988">
        <w:rPr>
          <w:rFonts w:ascii="Arial" w:hAnsi="Arial" w:cs="Arial"/>
          <w:sz w:val="22"/>
          <w:szCs w:val="22"/>
        </w:rPr>
        <w:t>TNUoS</w:t>
      </w:r>
      <w:proofErr w:type="spellEnd"/>
      <w:r w:rsidR="006661FE" w:rsidRPr="007B2988">
        <w:rPr>
          <w:rFonts w:ascii="Arial" w:hAnsi="Arial" w:cs="Arial"/>
          <w:sz w:val="22"/>
          <w:szCs w:val="22"/>
        </w:rPr>
        <w:t xml:space="preserve"> tariffs each year to ensure that these remain cost-reflective and </w:t>
      </w:r>
      <w:proofErr w:type="gramStart"/>
      <w:r w:rsidR="006661FE" w:rsidRPr="007B2988">
        <w:rPr>
          <w:rFonts w:ascii="Arial" w:hAnsi="Arial" w:cs="Arial"/>
          <w:sz w:val="22"/>
          <w:szCs w:val="22"/>
        </w:rPr>
        <w:t>take into account</w:t>
      </w:r>
      <w:proofErr w:type="gramEnd"/>
      <w:r w:rsidR="006661FE" w:rsidRPr="007B2988">
        <w:rPr>
          <w:rFonts w:ascii="Arial" w:hAnsi="Arial" w:cs="Arial"/>
          <w:sz w:val="22"/>
          <w:szCs w:val="22"/>
        </w:rPr>
        <w:t xml:space="preserve">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11" w:name="_Toc3598575"/>
      <w:bookmarkStart w:id="612" w:name="_Toc35675434"/>
      <w:bookmarkStart w:id="613"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611"/>
    <w:bookmarkEnd w:id="612"/>
    <w:bookmarkEnd w:id="613"/>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14" w:name="_Hlt474031874"/>
      <w:bookmarkEnd w:id="614"/>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615"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615"/>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BSUoSTOTmd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1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1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proofErr w:type="gramStart"/>
      <w:r>
        <w:t>BSUoS</w:t>
      </w:r>
      <w:r w:rsidR="00082F88">
        <w:t>EXT</w:t>
      </w:r>
      <w:r w:rsidR="00082F88" w:rsidRPr="00082F88">
        <w:rPr>
          <w:vertAlign w:val="subscript"/>
        </w:rPr>
        <w:t>d</w:t>
      </w:r>
      <w:proofErr w:type="spellEnd"/>
      <w:r w:rsidR="00082F88">
        <w:rPr>
          <w:vertAlign w:val="subscript"/>
        </w:rPr>
        <w:t xml:space="preserve">  </w:t>
      </w:r>
      <w:r w:rsidR="00082F88">
        <w:t>=</w:t>
      </w:r>
      <w:proofErr w:type="gramEnd"/>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proofErr w:type="gramStart"/>
      <w:r>
        <w:t>BSUoSEXT</w:t>
      </w:r>
      <w:r w:rsidR="00953DAE"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w:t>
      </w:r>
      <w:proofErr w:type="gramStart"/>
      <w:r w:rsidRPr="00530334">
        <w:rPr>
          <w:rFonts w:ascii="Arial (W1)" w:hAnsi="Arial (W1)"/>
          <w:sz w:val="22"/>
          <w:lang w:eastAsia="en-US"/>
        </w:rPr>
        <w:t>of  external</w:t>
      </w:r>
      <w:proofErr w:type="gramEnd"/>
      <w:r w:rsidRPr="00530334">
        <w:rPr>
          <w:rFonts w:ascii="Arial (W1)" w:hAnsi="Arial (W1)"/>
          <w:sz w:val="22"/>
          <w:lang w:eastAsia="en-US"/>
        </w:rPr>
        <w:t xml:space="preserv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proofErr w:type="gramStart"/>
      <w:r>
        <w:t>BSUoSEXT</w:t>
      </w:r>
      <w:r w:rsidRPr="00CA6350">
        <w:rPr>
          <w:vertAlign w:val="subscript"/>
        </w:rPr>
        <w:t>j</w:t>
      </w:r>
      <w:r w:rsidRPr="00082F88">
        <w:rPr>
          <w:vertAlign w:val="subscript"/>
        </w:rPr>
        <w:t>d</w:t>
      </w:r>
      <w:proofErr w:type="spellEnd"/>
      <w:r>
        <w:rPr>
          <w:vertAlign w:val="subscript"/>
        </w:rPr>
        <w:t xml:space="preserve">  </w:t>
      </w:r>
      <w:r>
        <w:t>=</w:t>
      </w:r>
      <w:proofErr w:type="gramEnd"/>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w:t>
      </w:r>
      <w:proofErr w:type="gramStart"/>
      <w:r w:rsidRPr="0085208F">
        <w:rPr>
          <w:rFonts w:ascii="Arial (W1)" w:hAnsi="Arial (W1)"/>
          <w:sz w:val="22"/>
          <w:lang w:eastAsia="en-US"/>
        </w:rPr>
        <w:t>recovered  from</w:t>
      </w:r>
      <w:proofErr w:type="gramEnd"/>
      <w:r w:rsidRPr="0085208F">
        <w:rPr>
          <w:rFonts w:ascii="Arial (W1)" w:hAnsi="Arial (W1)"/>
          <w:sz w:val="22"/>
          <w:lang w:eastAsia="en-US"/>
        </w:rPr>
        <w:t xml:space="preserve">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r w:rsidRPr="006F2B80">
        <w:rPr>
          <w:rFonts w:ascii="Arial" w:hAnsi="Arial" w:cs="Arial"/>
          <w:sz w:val="22"/>
          <w:szCs w:val="22"/>
        </w:rPr>
        <w:t>BSUoSFXCd</w:t>
      </w:r>
      <w:proofErr w:type="spell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5pt;height:22pt" o:ole="">
                  <v:imagedata r:id="rId113" o:title=""/>
                </v:shape>
                <o:OLEObject Type="Embed" ProgID="Equation.3" ShapeID="_x0000_i1032" DrawAspect="Content" ObjectID="_1807448915" r:id="rId114"/>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proofErr w:type="spellStart"/>
            <w:r>
              <w:t>BSCCA</w:t>
            </w:r>
            <w:r>
              <w:rPr>
                <w:vertAlign w:val="subscript"/>
              </w:rPr>
              <w:t>d</w:t>
            </w:r>
            <w:proofErr w:type="spellEnd"/>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proofErr w:type="spellStart"/>
            <w:r>
              <w:t>BSCC</w:t>
            </w:r>
            <w:r>
              <w:rPr>
                <w:vertAlign w:val="subscript"/>
              </w:rPr>
              <w:t>j</w:t>
            </w:r>
            <w:proofErr w:type="spellEnd"/>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proofErr w:type="spellStart"/>
            <w:r>
              <w:t>BSCCV</w:t>
            </w:r>
            <w:r>
              <w:rPr>
                <w:vertAlign w:val="subscript"/>
              </w:rPr>
              <w:t>jd</w:t>
            </w:r>
            <w:proofErr w:type="spellEnd"/>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proofErr w:type="spellStart"/>
            <w:r>
              <w:t>BSUoSCOVID</w:t>
            </w:r>
            <w:r>
              <w:rPr>
                <w:vertAlign w:val="subscript"/>
              </w:rPr>
              <w:t>d</w:t>
            </w:r>
            <w:proofErr w:type="spellEnd"/>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proofErr w:type="spellStart"/>
            <w:r>
              <w:t>BSUoS</w:t>
            </w:r>
            <w:proofErr w:type="spellEnd"/>
            <w:r>
              <w:t xml:space="preserve">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proofErr w:type="gramStart"/>
            <w:r>
              <w:t>The  External</w:t>
            </w:r>
            <w:proofErr w:type="gramEnd"/>
            <w:r>
              <w:t xml:space="preserve">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proofErr w:type="spellStart"/>
            <w:r>
              <w:t>CSOBM</w:t>
            </w:r>
            <w:r>
              <w:rPr>
                <w:vertAlign w:val="subscript"/>
              </w:rPr>
              <w:t>j</w:t>
            </w:r>
            <w:proofErr w:type="spellEnd"/>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proofErr w:type="spellStart"/>
            <w:r>
              <w:t>TotAdj</w:t>
            </w:r>
            <w:r w:rsidRPr="00F862F2">
              <w:rPr>
                <w:vertAlign w:val="subscript"/>
              </w:rPr>
              <w:t>d</w:t>
            </w:r>
            <w:proofErr w:type="spellEnd"/>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 xml:space="preserve">Is the contribution on Settlement Day, d, to the value of </w:t>
            </w:r>
            <w:proofErr w:type="spellStart"/>
            <w:r>
              <w:t>TotAdj</w:t>
            </w:r>
            <w:r>
              <w:rPr>
                <w:vertAlign w:val="subscript"/>
              </w:rPr>
              <w:t>t</w:t>
            </w:r>
            <w:proofErr w:type="spellEnd"/>
            <w:r>
              <w:t xml:space="preserve"> where </w:t>
            </w:r>
            <w:proofErr w:type="spellStart"/>
            <w:r>
              <w:t>TotAdj</w:t>
            </w:r>
            <w:r>
              <w:rPr>
                <w:vertAlign w:val="subscript"/>
              </w:rPr>
              <w:t>t</w:t>
            </w:r>
            <w:proofErr w:type="spellEnd"/>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proofErr w:type="spellStart"/>
            <w:r>
              <w:t>FBC</w:t>
            </w:r>
            <w:r>
              <w:rPr>
                <w:vertAlign w:val="subscript"/>
              </w:rPr>
              <w:t>d</w:t>
            </w:r>
            <w:proofErr w:type="spellEnd"/>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5pt;height:22pt" o:ole="">
                  <v:imagedata r:id="rId115" o:title=""/>
                </v:shape>
                <o:OLEObject Type="Embed" ProgID="Equation.3" ShapeID="_x0000_i1033" DrawAspect="Content" ObjectID="_1807448916" r:id="rId116"/>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xml:space="preserve">, calculated for Settlement </w:t>
            </w:r>
            <w:proofErr w:type="spellStart"/>
            <w:proofErr w:type="gramStart"/>
            <w:r>
              <w:t>Day,d</w:t>
            </w:r>
            <w:proofErr w:type="spellEnd"/>
            <w:r w:rsidRPr="0042125C">
              <w:t>.</w:t>
            </w:r>
            <w:proofErr w:type="gramEnd"/>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proofErr w:type="spellStart"/>
            <w:r>
              <w:t>OM</w:t>
            </w:r>
            <w:r>
              <w:rPr>
                <w:vertAlign w:val="subscript"/>
              </w:rPr>
              <w:t>d</w:t>
            </w:r>
            <w:proofErr w:type="spellEnd"/>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 xml:space="preserve">Is the contribution on Settlement Day, d, to the value of </w:t>
            </w:r>
            <w:proofErr w:type="spellStart"/>
            <w:r>
              <w:t>OM</w:t>
            </w:r>
            <w:r>
              <w:rPr>
                <w:vertAlign w:val="subscript"/>
              </w:rPr>
              <w:t>t</w:t>
            </w:r>
            <w:proofErr w:type="spellEnd"/>
            <w:r>
              <w:t xml:space="preserve"> where </w:t>
            </w:r>
            <w:proofErr w:type="spellStart"/>
            <w:r>
              <w:t>OM</w:t>
            </w:r>
            <w:r>
              <w:rPr>
                <w:vertAlign w:val="subscript"/>
              </w:rPr>
              <w:t>t</w:t>
            </w:r>
            <w:proofErr w:type="spellEnd"/>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3pt;height:22pt" o:ole="">
                  <v:imagedata r:id="rId117" o:title=""/>
                </v:shape>
                <o:OLEObject Type="Embed" ProgID="Equation.3" ShapeID="_x0000_i1034" DrawAspect="Content" ObjectID="_1807448917" r:id="rId118"/>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17" w:name="BSUoSend"/>
      <w:bookmarkEnd w:id="617"/>
    </w:p>
    <w:sectPr w:rsidR="006A4386" w:rsidRPr="00FC681D" w:rsidSect="00B311F1">
      <w:headerReference w:type="even" r:id="rId119"/>
      <w:headerReference w:type="default" r:id="rId120"/>
      <w:footerReference w:type="even" r:id="rId121"/>
      <w:footerReference w:type="default" r:id="rId122"/>
      <w:headerReference w:type="first" r:id="rId123"/>
      <w:footnotePr>
        <w:numRestart w:val="eachPage"/>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2" w:author="Author" w:date="2025-04-09T12:02:00Z" w:initials="A">
    <w:p w14:paraId="7DEA7E23" w14:textId="77777777" w:rsidR="0035600A" w:rsidRDefault="0035600A" w:rsidP="0035600A">
      <w:pPr>
        <w:pStyle w:val="CommentText"/>
      </w:pPr>
      <w:r>
        <w:rPr>
          <w:rStyle w:val="CommentReference"/>
        </w:rPr>
        <w:annotationRef/>
      </w:r>
      <w:r>
        <w:t>Error from previous version updated</w:t>
      </w:r>
    </w:p>
  </w:comment>
  <w:comment w:id="257" w:author="Author" w:date="2025-04-09T12:04:00Z" w:initials="A">
    <w:p w14:paraId="71586A58" w14:textId="77777777" w:rsidR="0035600A" w:rsidRDefault="0035600A" w:rsidP="0035600A">
      <w:pPr>
        <w:pStyle w:val="CommentText"/>
      </w:pPr>
      <w:r>
        <w:rPr>
          <w:rStyle w:val="CommentReference"/>
        </w:rPr>
        <w:annotationRef/>
      </w:r>
      <w:r>
        <w:t>Updated from technology type to BM Unit</w:t>
      </w:r>
    </w:p>
  </w:comment>
  <w:comment w:id="282" w:author="Author" w:date="2025-04-09T12:21:00Z" w:initials="A">
    <w:p w14:paraId="219B441D" w14:textId="6C3400F0" w:rsidR="000616CD" w:rsidRDefault="000616CD" w:rsidP="000616CD">
      <w:pPr>
        <w:pStyle w:val="CommentText"/>
      </w:pPr>
      <w:r>
        <w:rPr>
          <w:rStyle w:val="CommentReference"/>
        </w:rPr>
        <w:annotationRef/>
      </w:r>
      <w:r>
        <w:t>Added equals as missing from previous legal text, adjusted some of the terminology to make clearer what it refers to</w:t>
      </w:r>
    </w:p>
  </w:comment>
  <w:comment w:id="381" w:author="Author" w:date="2025-04-09T12:28:00Z" w:initials="A">
    <w:p w14:paraId="46316435" w14:textId="77777777" w:rsidR="00142D1A" w:rsidRDefault="00142D1A" w:rsidP="00142D1A">
      <w:pPr>
        <w:pStyle w:val="CommentText"/>
      </w:pPr>
      <w:r>
        <w:rPr>
          <w:rStyle w:val="CommentReference"/>
        </w:rPr>
        <w:annotationRef/>
      </w:r>
      <w:r>
        <w:t>Updated formatting error in baseline</w:t>
      </w:r>
    </w:p>
  </w:comment>
  <w:comment w:id="434" w:author="Alex Aristodemou (NESO)" w:date="2025-04-14T12:06:00Z" w:initials="AA">
    <w:p w14:paraId="532B4EB3" w14:textId="77777777" w:rsidR="0048180E" w:rsidRDefault="0048180E" w:rsidP="0048180E">
      <w:pPr>
        <w:pStyle w:val="CommentText"/>
      </w:pPr>
      <w:r>
        <w:rPr>
          <w:rStyle w:val="CommentReference"/>
        </w:rPr>
        <w:annotationRef/>
      </w:r>
      <w:r>
        <w:t xml:space="preserve">I think we need to address this in line with Ofgem’s comment around the use of Max Capacity in the GC. The GC talks about “Maximum Export Capacity” and “Maximum Capacity” so please can you confirm that it is indeed “Maximum Capacity” that is the relevant defn here. We can keep capitalised, but should add the words “(as defined in the </w:t>
      </w:r>
      <w:r>
        <w:rPr>
          <w:b/>
          <w:bCs/>
        </w:rPr>
        <w:t>Grid Code</w:t>
      </w:r>
      <w:r>
        <w:t xml:space="preserve">)”. </w:t>
      </w:r>
    </w:p>
  </w:comment>
  <w:comment w:id="453" w:author="Alex Aristodemou (NESO)" w:date="2025-04-14T12:10:00Z" w:initials="AA">
    <w:p w14:paraId="761E1B41" w14:textId="77777777" w:rsidR="00464D7C" w:rsidRDefault="00464D7C" w:rsidP="00464D7C">
      <w:pPr>
        <w:pStyle w:val="CommentText"/>
      </w:pPr>
      <w:r>
        <w:rPr>
          <w:rStyle w:val="CommentReference"/>
        </w:rPr>
        <w:annotationRef/>
      </w:r>
      <w:r>
        <w:t>Please amend and style bold. Should this be a “</w:t>
      </w:r>
      <w:r>
        <w:rPr>
          <w:b/>
          <w:bCs/>
        </w:rPr>
        <w:t>Bilateral Agreement</w:t>
      </w:r>
      <w:r>
        <w:t>” or a “</w:t>
      </w:r>
      <w:r>
        <w:rPr>
          <w:b/>
          <w:bCs/>
        </w:rPr>
        <w:t>Bilateral Connection Agreement</w:t>
      </w:r>
      <w:r>
        <w:t>”?</w:t>
      </w:r>
    </w:p>
  </w:comment>
  <w:comment w:id="473" w:author="Alex Aristodemou (NESO)" w:date="2025-04-14T12:12:00Z" w:initials="AA">
    <w:p w14:paraId="68E2A633" w14:textId="77777777" w:rsidR="00DD74F5" w:rsidRDefault="00DD74F5" w:rsidP="00DD74F5">
      <w:pPr>
        <w:pStyle w:val="CommentText"/>
      </w:pPr>
      <w:r>
        <w:rPr>
          <w:rStyle w:val="CommentReference"/>
        </w:rPr>
        <w:annotationRef/>
      </w:r>
      <w:r>
        <w:t xml:space="preserve">Should this refer to BM Units? </w:t>
      </w:r>
    </w:p>
  </w:comment>
  <w:comment w:id="388" w:author="Author" w:date="2025-04-09T12:29:00Z" w:initials="A">
    <w:p w14:paraId="0E3DE835" w14:textId="70C20BE0" w:rsidR="005D5715" w:rsidRDefault="005D5715" w:rsidP="005D5715">
      <w:pPr>
        <w:pStyle w:val="CommentText"/>
      </w:pPr>
      <w:r>
        <w:rPr>
          <w:rStyle w:val="CommentReference"/>
        </w:rPr>
        <w:annotationRef/>
      </w:r>
      <w:r>
        <w:t>Formatting errors removed, have updated references from technology type to BM Unit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EA7E23" w15:done="0"/>
  <w15:commentEx w15:paraId="71586A58" w15:done="0"/>
  <w15:commentEx w15:paraId="219B441D" w15:done="0"/>
  <w15:commentEx w15:paraId="46316435" w15:done="0"/>
  <w15:commentEx w15:paraId="532B4EB3" w15:done="0"/>
  <w15:commentEx w15:paraId="761E1B41" w15:done="0"/>
  <w15:commentEx w15:paraId="68E2A633" w15:done="0"/>
  <w15:commentEx w15:paraId="0E3DE8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889D90" w16cex:dateUtc="2025-04-09T11:02:00Z"/>
  <w16cex:commentExtensible w16cex:durableId="03B5B336" w16cex:dateUtc="2025-04-09T11:04:00Z"/>
  <w16cex:commentExtensible w16cex:durableId="31DFB35B" w16cex:dateUtc="2025-04-09T11:21:00Z"/>
  <w16cex:commentExtensible w16cex:durableId="23C60AE0" w16cex:dateUtc="2025-04-09T11:28:00Z"/>
  <w16cex:commentExtensible w16cex:durableId="2E6A80FA" w16cex:dateUtc="2025-04-14T11:06:00Z"/>
  <w16cex:commentExtensible w16cex:durableId="54896066" w16cex:dateUtc="2025-04-14T11:10:00Z"/>
  <w16cex:commentExtensible w16cex:durableId="0DB3DEB1" w16cex:dateUtc="2025-04-14T11:12:00Z"/>
  <w16cex:commentExtensible w16cex:durableId="316F262F" w16cex:dateUtc="2025-04-09T1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EA7E23" w16cid:durableId="2A889D90"/>
  <w16cid:commentId w16cid:paraId="71586A58" w16cid:durableId="03B5B336"/>
  <w16cid:commentId w16cid:paraId="219B441D" w16cid:durableId="31DFB35B"/>
  <w16cid:commentId w16cid:paraId="46316435" w16cid:durableId="23C60AE0"/>
  <w16cid:commentId w16cid:paraId="532B4EB3" w16cid:durableId="2E6A80FA"/>
  <w16cid:commentId w16cid:paraId="761E1B41" w16cid:durableId="54896066"/>
  <w16cid:commentId w16cid:paraId="68E2A633" w16cid:durableId="0DB3DEB1"/>
  <w16cid:commentId w16cid:paraId="0E3DE835" w16cid:durableId="316F26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3E36F" w14:textId="77777777" w:rsidR="00D95726" w:rsidRDefault="00D95726" w:rsidP="001046D7">
      <w:pPr>
        <w:pStyle w:val="LogoCaption"/>
      </w:pPr>
      <w:r>
        <w:separator/>
      </w:r>
    </w:p>
  </w:endnote>
  <w:endnote w:type="continuationSeparator" w:id="0">
    <w:p w14:paraId="101EC223" w14:textId="77777777" w:rsidR="00D95726" w:rsidRDefault="00D95726" w:rsidP="001046D7">
      <w:pPr>
        <w:pStyle w:val="LogoCaption"/>
      </w:pPr>
      <w:r>
        <w:continuationSeparator/>
      </w:r>
    </w:p>
  </w:endnote>
  <w:endnote w:type="continuationNotice" w:id="1">
    <w:p w14:paraId="39AE19E4" w14:textId="77777777" w:rsidR="00D95726" w:rsidRDefault="00D957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DD674" w14:textId="77777777" w:rsidR="00D95726" w:rsidRDefault="00D95726" w:rsidP="001046D7">
      <w:pPr>
        <w:pStyle w:val="LogoCaption"/>
      </w:pPr>
      <w:r>
        <w:separator/>
      </w:r>
    </w:p>
  </w:footnote>
  <w:footnote w:type="continuationSeparator" w:id="0">
    <w:p w14:paraId="6979090B" w14:textId="77777777" w:rsidR="00D95726" w:rsidRDefault="00D95726" w:rsidP="001046D7">
      <w:pPr>
        <w:pStyle w:val="LogoCaption"/>
      </w:pPr>
      <w:r>
        <w:continuationSeparator/>
      </w:r>
    </w:p>
  </w:footnote>
  <w:footnote w:type="continuationNotice" w:id="1">
    <w:p w14:paraId="7B9B9905" w14:textId="77777777" w:rsidR="00D95726" w:rsidRDefault="00D95726"/>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19" w:name="OLE_LINK4"/>
      <w:bookmarkStart w:id="520" w:name="OLE_LINK5"/>
      <w:r w:rsidRPr="00222B22">
        <w:rPr>
          <w:rFonts w:cs="Arial"/>
          <w:sz w:val="18"/>
          <w:szCs w:val="18"/>
        </w:rPr>
        <w:t xml:space="preserve">LDTEC Indicative Block Offer </w:t>
      </w:r>
      <w:bookmarkEnd w:id="519"/>
      <w:bookmarkEnd w:id="520"/>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18"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19" w:name="bmkLogoCaptionEven" w:colFirst="0" w:colLast="0"/>
          <w:bookmarkEnd w:id="618"/>
        </w:p>
      </w:tc>
    </w:tr>
    <w:bookmarkEnd w:id="619"/>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20"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21" w:name="bmkLogoCaption" w:colFirst="0" w:colLast="0"/>
          <w:bookmarkEnd w:id="620"/>
        </w:p>
      </w:tc>
    </w:tr>
    <w:bookmarkEnd w:id="621"/>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21498507">
    <w:abstractNumId w:val="63"/>
  </w:num>
  <w:num w:numId="2" w16cid:durableId="1368798239">
    <w:abstractNumId w:val="9"/>
  </w:num>
  <w:num w:numId="3" w16cid:durableId="1048380291">
    <w:abstractNumId w:val="7"/>
  </w:num>
  <w:num w:numId="4" w16cid:durableId="2028676491">
    <w:abstractNumId w:val="6"/>
  </w:num>
  <w:num w:numId="5" w16cid:durableId="398093587">
    <w:abstractNumId w:val="5"/>
  </w:num>
  <w:num w:numId="6" w16cid:durableId="1473214951">
    <w:abstractNumId w:val="4"/>
  </w:num>
  <w:num w:numId="7" w16cid:durableId="247885394">
    <w:abstractNumId w:val="8"/>
  </w:num>
  <w:num w:numId="8" w16cid:durableId="1458328782">
    <w:abstractNumId w:val="3"/>
  </w:num>
  <w:num w:numId="9" w16cid:durableId="997926568">
    <w:abstractNumId w:val="2"/>
  </w:num>
  <w:num w:numId="10" w16cid:durableId="716004229">
    <w:abstractNumId w:val="1"/>
  </w:num>
  <w:num w:numId="11" w16cid:durableId="882400548">
    <w:abstractNumId w:val="0"/>
  </w:num>
  <w:num w:numId="12" w16cid:durableId="450440065">
    <w:abstractNumId w:val="32"/>
  </w:num>
  <w:num w:numId="13" w16cid:durableId="256905450">
    <w:abstractNumId w:val="99"/>
  </w:num>
  <w:num w:numId="14" w16cid:durableId="785080611">
    <w:abstractNumId w:val="59"/>
  </w:num>
  <w:num w:numId="15" w16cid:durableId="68777229">
    <w:abstractNumId w:val="90"/>
  </w:num>
  <w:num w:numId="16" w16cid:durableId="1518812375">
    <w:abstractNumId w:val="74"/>
  </w:num>
  <w:num w:numId="17" w16cid:durableId="474764131">
    <w:abstractNumId w:val="10"/>
  </w:num>
  <w:num w:numId="18" w16cid:durableId="680276356">
    <w:abstractNumId w:val="46"/>
  </w:num>
  <w:num w:numId="19" w16cid:durableId="1500533865">
    <w:abstractNumId w:val="79"/>
  </w:num>
  <w:num w:numId="20" w16cid:durableId="1659267903">
    <w:abstractNumId w:val="27"/>
  </w:num>
  <w:num w:numId="21" w16cid:durableId="1414932406">
    <w:abstractNumId w:val="37"/>
  </w:num>
  <w:num w:numId="22" w16cid:durableId="237323875">
    <w:abstractNumId w:val="119"/>
  </w:num>
  <w:num w:numId="23" w16cid:durableId="1648242398">
    <w:abstractNumId w:val="110"/>
  </w:num>
  <w:num w:numId="24" w16cid:durableId="410201830">
    <w:abstractNumId w:val="47"/>
  </w:num>
  <w:num w:numId="25" w16cid:durableId="308631059">
    <w:abstractNumId w:val="94"/>
  </w:num>
  <w:num w:numId="26" w16cid:durableId="1985431272">
    <w:abstractNumId w:val="123"/>
  </w:num>
  <w:num w:numId="27" w16cid:durableId="876506237">
    <w:abstractNumId w:val="84"/>
  </w:num>
  <w:num w:numId="28" w16cid:durableId="615907439">
    <w:abstractNumId w:val="102"/>
  </w:num>
  <w:num w:numId="29" w16cid:durableId="530605080">
    <w:abstractNumId w:val="125"/>
  </w:num>
  <w:num w:numId="30" w16cid:durableId="1159032086">
    <w:abstractNumId w:val="44"/>
  </w:num>
  <w:num w:numId="31" w16cid:durableId="2004308118">
    <w:abstractNumId w:val="48"/>
  </w:num>
  <w:num w:numId="32" w16cid:durableId="1275602048">
    <w:abstractNumId w:val="121"/>
  </w:num>
  <w:num w:numId="33" w16cid:durableId="2070615825">
    <w:abstractNumId w:val="58"/>
  </w:num>
  <w:num w:numId="34" w16cid:durableId="1022896868">
    <w:abstractNumId w:val="122"/>
  </w:num>
  <w:num w:numId="35" w16cid:durableId="253975201">
    <w:abstractNumId w:val="39"/>
  </w:num>
  <w:num w:numId="36" w16cid:durableId="119223757">
    <w:abstractNumId w:val="81"/>
  </w:num>
  <w:num w:numId="37" w16cid:durableId="627204201">
    <w:abstractNumId w:val="57"/>
  </w:num>
  <w:num w:numId="38" w16cid:durableId="855658854">
    <w:abstractNumId w:val="92"/>
  </w:num>
  <w:num w:numId="39" w16cid:durableId="1250038512">
    <w:abstractNumId w:val="101"/>
  </w:num>
  <w:num w:numId="40" w16cid:durableId="1291782598">
    <w:abstractNumId w:val="18"/>
  </w:num>
  <w:num w:numId="41" w16cid:durableId="414522303">
    <w:abstractNumId w:val="89"/>
  </w:num>
  <w:num w:numId="42" w16cid:durableId="1301612839">
    <w:abstractNumId w:val="52"/>
  </w:num>
  <w:num w:numId="43" w16cid:durableId="223954068">
    <w:abstractNumId w:val="42"/>
  </w:num>
  <w:num w:numId="44" w16cid:durableId="883904688">
    <w:abstractNumId w:val="78"/>
  </w:num>
  <w:num w:numId="45" w16cid:durableId="1329333855">
    <w:abstractNumId w:val="109"/>
  </w:num>
  <w:num w:numId="46" w16cid:durableId="1114178365">
    <w:abstractNumId w:val="15"/>
  </w:num>
  <w:num w:numId="47" w16cid:durableId="2130006931">
    <w:abstractNumId w:val="12"/>
  </w:num>
  <w:num w:numId="48" w16cid:durableId="2135757840">
    <w:abstractNumId w:val="36"/>
  </w:num>
  <w:num w:numId="49" w16cid:durableId="1019816057">
    <w:abstractNumId w:val="93"/>
  </w:num>
  <w:num w:numId="50" w16cid:durableId="1239441872">
    <w:abstractNumId w:val="43"/>
  </w:num>
  <w:num w:numId="51" w16cid:durableId="896012750">
    <w:abstractNumId w:val="87"/>
  </w:num>
  <w:num w:numId="52" w16cid:durableId="1314797814">
    <w:abstractNumId w:val="62"/>
  </w:num>
  <w:num w:numId="53" w16cid:durableId="1568682718">
    <w:abstractNumId w:val="127"/>
  </w:num>
  <w:num w:numId="54" w16cid:durableId="1007251355">
    <w:abstractNumId w:val="82"/>
  </w:num>
  <w:num w:numId="55" w16cid:durableId="47267292">
    <w:abstractNumId w:val="76"/>
  </w:num>
  <w:num w:numId="56" w16cid:durableId="190075957">
    <w:abstractNumId w:val="25"/>
  </w:num>
  <w:num w:numId="57" w16cid:durableId="2004354554">
    <w:abstractNumId w:val="115"/>
  </w:num>
  <w:num w:numId="58" w16cid:durableId="1491561048">
    <w:abstractNumId w:val="61"/>
  </w:num>
  <w:num w:numId="59" w16cid:durableId="1908496037">
    <w:abstractNumId w:val="107"/>
  </w:num>
  <w:num w:numId="60" w16cid:durableId="243228892">
    <w:abstractNumId w:val="56"/>
  </w:num>
  <w:num w:numId="61" w16cid:durableId="196623741">
    <w:abstractNumId w:val="71"/>
  </w:num>
  <w:num w:numId="62" w16cid:durableId="2138984601">
    <w:abstractNumId w:val="17"/>
  </w:num>
  <w:num w:numId="63" w16cid:durableId="283737983">
    <w:abstractNumId w:val="60"/>
  </w:num>
  <w:num w:numId="64" w16cid:durableId="527571249">
    <w:abstractNumId w:val="21"/>
  </w:num>
  <w:num w:numId="65" w16cid:durableId="547448597">
    <w:abstractNumId w:val="19"/>
  </w:num>
  <w:num w:numId="66" w16cid:durableId="125663040">
    <w:abstractNumId w:val="24"/>
  </w:num>
  <w:num w:numId="67" w16cid:durableId="271717407">
    <w:abstractNumId w:val="111"/>
  </w:num>
  <w:num w:numId="68" w16cid:durableId="1262445865">
    <w:abstractNumId w:val="77"/>
  </w:num>
  <w:num w:numId="69" w16cid:durableId="1932425801">
    <w:abstractNumId w:val="50"/>
  </w:num>
  <w:num w:numId="70" w16cid:durableId="428352877">
    <w:abstractNumId w:val="108"/>
  </w:num>
  <w:num w:numId="71" w16cid:durableId="2057318738">
    <w:abstractNumId w:val="95"/>
  </w:num>
  <w:num w:numId="72" w16cid:durableId="791435054">
    <w:abstractNumId w:val="22"/>
  </w:num>
  <w:num w:numId="73" w16cid:durableId="2031181045">
    <w:abstractNumId w:val="26"/>
  </w:num>
  <w:num w:numId="74" w16cid:durableId="1947350720">
    <w:abstractNumId w:val="68"/>
  </w:num>
  <w:num w:numId="75" w16cid:durableId="927428731">
    <w:abstractNumId w:val="96"/>
  </w:num>
  <w:num w:numId="76" w16cid:durableId="674070337">
    <w:abstractNumId w:val="69"/>
  </w:num>
  <w:num w:numId="77" w16cid:durableId="496071774">
    <w:abstractNumId w:val="34"/>
  </w:num>
  <w:num w:numId="78" w16cid:durableId="1382899222">
    <w:abstractNumId w:val="45"/>
  </w:num>
  <w:num w:numId="79" w16cid:durableId="57673878">
    <w:abstractNumId w:val="97"/>
  </w:num>
  <w:num w:numId="80" w16cid:durableId="1816876546">
    <w:abstractNumId w:val="118"/>
  </w:num>
  <w:num w:numId="81" w16cid:durableId="2043284554">
    <w:abstractNumId w:val="75"/>
  </w:num>
  <w:num w:numId="82" w16cid:durableId="2123449117">
    <w:abstractNumId w:val="65"/>
  </w:num>
  <w:num w:numId="83" w16cid:durableId="547762093">
    <w:abstractNumId w:val="51"/>
  </w:num>
  <w:num w:numId="84" w16cid:durableId="1522551794">
    <w:abstractNumId w:val="114"/>
  </w:num>
  <w:num w:numId="85" w16cid:durableId="713427005">
    <w:abstractNumId w:val="91"/>
  </w:num>
  <w:num w:numId="86" w16cid:durableId="1038243992">
    <w:abstractNumId w:val="67"/>
  </w:num>
  <w:num w:numId="87" w16cid:durableId="1677927571">
    <w:abstractNumId w:val="113"/>
  </w:num>
  <w:num w:numId="88" w16cid:durableId="83188640">
    <w:abstractNumId w:val="53"/>
  </w:num>
  <w:num w:numId="89" w16cid:durableId="2127774231">
    <w:abstractNumId w:val="38"/>
  </w:num>
  <w:num w:numId="90" w16cid:durableId="1186362289">
    <w:abstractNumId w:val="13"/>
  </w:num>
  <w:num w:numId="91" w16cid:durableId="699361358">
    <w:abstractNumId w:val="14"/>
  </w:num>
  <w:num w:numId="92" w16cid:durableId="251745575">
    <w:abstractNumId w:val="33"/>
  </w:num>
  <w:num w:numId="93" w16cid:durableId="1652099575">
    <w:abstractNumId w:val="124"/>
  </w:num>
  <w:num w:numId="94" w16cid:durableId="507915235">
    <w:abstractNumId w:val="104"/>
  </w:num>
  <w:num w:numId="95" w16cid:durableId="929772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862981340">
    <w:abstractNumId w:val="106"/>
    <w:lvlOverride w:ilvl="0">
      <w:startOverride w:val="1"/>
    </w:lvlOverride>
    <w:lvlOverride w:ilvl="1"/>
    <w:lvlOverride w:ilvl="2"/>
    <w:lvlOverride w:ilvl="3"/>
    <w:lvlOverride w:ilvl="4"/>
    <w:lvlOverride w:ilvl="5"/>
    <w:lvlOverride w:ilvl="6"/>
    <w:lvlOverride w:ilvl="7"/>
    <w:lvlOverride w:ilvl="8"/>
  </w:num>
  <w:num w:numId="97" w16cid:durableId="7148863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506022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22388202">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10439269">
    <w:abstractNumId w:val="28"/>
  </w:num>
  <w:num w:numId="101" w16cid:durableId="604460225">
    <w:abstractNumId w:val="103"/>
    <w:lvlOverride w:ilvl="0">
      <w:startOverride w:val="1"/>
    </w:lvlOverride>
  </w:num>
  <w:num w:numId="102" w16cid:durableId="263927406">
    <w:abstractNumId w:val="72"/>
    <w:lvlOverride w:ilvl="0">
      <w:startOverride w:val="2"/>
    </w:lvlOverride>
  </w:num>
  <w:num w:numId="103" w16cid:durableId="1001815900">
    <w:abstractNumId w:val="86"/>
    <w:lvlOverride w:ilvl="0">
      <w:startOverride w:val="3"/>
    </w:lvlOverride>
  </w:num>
  <w:num w:numId="104" w16cid:durableId="71304285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861196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930873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35270930">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96351652">
    <w:abstractNumId w:val="21"/>
  </w:num>
  <w:num w:numId="109" w16cid:durableId="1494881711">
    <w:abstractNumId w:val="41"/>
  </w:num>
  <w:num w:numId="110" w16cid:durableId="1694726705">
    <w:abstractNumId w:val="120"/>
  </w:num>
  <w:num w:numId="111" w16cid:durableId="135629992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4480076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571820353">
    <w:abstractNumId w:val="76"/>
  </w:num>
  <w:num w:numId="114" w16cid:durableId="1970474130">
    <w:abstractNumId w:val="49"/>
  </w:num>
  <w:num w:numId="115" w16cid:durableId="896470900">
    <w:abstractNumId w:val="100"/>
  </w:num>
  <w:num w:numId="116" w16cid:durableId="46709545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758691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61318250">
    <w:abstractNumId w:val="88"/>
  </w:num>
  <w:num w:numId="119" w16cid:durableId="1563373666">
    <w:abstractNumId w:val="80"/>
  </w:num>
  <w:num w:numId="120" w16cid:durableId="1139805345">
    <w:abstractNumId w:val="54"/>
  </w:num>
  <w:num w:numId="121" w16cid:durableId="615871807">
    <w:abstractNumId w:val="70"/>
  </w:num>
  <w:num w:numId="122" w16cid:durableId="597373191">
    <w:abstractNumId w:val="31"/>
  </w:num>
  <w:num w:numId="123" w16cid:durableId="585461191">
    <w:abstractNumId w:val="23"/>
  </w:num>
  <w:num w:numId="124" w16cid:durableId="1103651999">
    <w:abstractNumId w:val="126"/>
  </w:num>
  <w:num w:numId="125" w16cid:durableId="1822843472">
    <w:abstractNumId w:val="83"/>
  </w:num>
  <w:num w:numId="126" w16cid:durableId="320618501">
    <w:abstractNumId w:val="66"/>
  </w:num>
  <w:num w:numId="127" w16cid:durableId="1348367411">
    <w:abstractNumId w:val="11"/>
  </w:num>
  <w:num w:numId="128" w16cid:durableId="1988587903">
    <w:abstractNumId w:val="64"/>
  </w:num>
  <w:num w:numId="129" w16cid:durableId="1380590307">
    <w:abstractNumId w:val="117"/>
  </w:num>
  <w:num w:numId="130" w16cid:durableId="1280256838">
    <w:abstractNumId w:val="40"/>
  </w:num>
  <w:num w:numId="131" w16cid:durableId="871262191">
    <w:abstractNumId w:val="98"/>
  </w:num>
  <w:num w:numId="132" w16cid:durableId="399333984">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 Aristodemou (NESO)">
    <w15:presenceInfo w15:providerId="AD" w15:userId="S::alexander.aristod@uk.nationalgrid.com::0cb1737e-a9d3-4d94-a97f-26f0b782cddb"/>
  </w15:person>
  <w15:person w15:author="Martin Cahill (N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4F43"/>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57974"/>
    <w:rsid w:val="00061669"/>
    <w:rsid w:val="000616CD"/>
    <w:rsid w:val="00061B21"/>
    <w:rsid w:val="00061D6F"/>
    <w:rsid w:val="00062366"/>
    <w:rsid w:val="000651E2"/>
    <w:rsid w:val="00065C12"/>
    <w:rsid w:val="000663B0"/>
    <w:rsid w:val="00070AA7"/>
    <w:rsid w:val="00071797"/>
    <w:rsid w:val="00072371"/>
    <w:rsid w:val="000729CB"/>
    <w:rsid w:val="00073C3B"/>
    <w:rsid w:val="00075548"/>
    <w:rsid w:val="00075922"/>
    <w:rsid w:val="00075ED1"/>
    <w:rsid w:val="00076176"/>
    <w:rsid w:val="00080873"/>
    <w:rsid w:val="00081F1C"/>
    <w:rsid w:val="00082F88"/>
    <w:rsid w:val="0008330F"/>
    <w:rsid w:val="00084189"/>
    <w:rsid w:val="000853AA"/>
    <w:rsid w:val="00085C3E"/>
    <w:rsid w:val="00086480"/>
    <w:rsid w:val="00086AD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472"/>
    <w:rsid w:val="000E1689"/>
    <w:rsid w:val="000E1C2E"/>
    <w:rsid w:val="000E32FD"/>
    <w:rsid w:val="000E4799"/>
    <w:rsid w:val="000E5D25"/>
    <w:rsid w:val="000E68CE"/>
    <w:rsid w:val="000E6AD1"/>
    <w:rsid w:val="000E7E0E"/>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17917"/>
    <w:rsid w:val="00120398"/>
    <w:rsid w:val="00122674"/>
    <w:rsid w:val="00123E50"/>
    <w:rsid w:val="00123E8C"/>
    <w:rsid w:val="00125177"/>
    <w:rsid w:val="00125F43"/>
    <w:rsid w:val="0012779E"/>
    <w:rsid w:val="00130444"/>
    <w:rsid w:val="00131C05"/>
    <w:rsid w:val="00133479"/>
    <w:rsid w:val="001341C9"/>
    <w:rsid w:val="001348FE"/>
    <w:rsid w:val="00134C1E"/>
    <w:rsid w:val="00137774"/>
    <w:rsid w:val="001407A3"/>
    <w:rsid w:val="00142D1A"/>
    <w:rsid w:val="00143668"/>
    <w:rsid w:val="0014378F"/>
    <w:rsid w:val="0014590A"/>
    <w:rsid w:val="00147FF2"/>
    <w:rsid w:val="0015055E"/>
    <w:rsid w:val="0015078D"/>
    <w:rsid w:val="00150C1E"/>
    <w:rsid w:val="001520CE"/>
    <w:rsid w:val="00152E59"/>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07E6"/>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17CEC"/>
    <w:rsid w:val="00320E3B"/>
    <w:rsid w:val="00322858"/>
    <w:rsid w:val="00323574"/>
    <w:rsid w:val="00323FA7"/>
    <w:rsid w:val="00325397"/>
    <w:rsid w:val="00325888"/>
    <w:rsid w:val="00325A1E"/>
    <w:rsid w:val="00325B74"/>
    <w:rsid w:val="00327FC1"/>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00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4B3D"/>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07C4C"/>
    <w:rsid w:val="00411F02"/>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418B"/>
    <w:rsid w:val="0045707F"/>
    <w:rsid w:val="004573B7"/>
    <w:rsid w:val="00460ACC"/>
    <w:rsid w:val="00461271"/>
    <w:rsid w:val="004633BA"/>
    <w:rsid w:val="00464D7C"/>
    <w:rsid w:val="00465617"/>
    <w:rsid w:val="00465E2B"/>
    <w:rsid w:val="00466EF2"/>
    <w:rsid w:val="004678E9"/>
    <w:rsid w:val="00467B48"/>
    <w:rsid w:val="0047010D"/>
    <w:rsid w:val="00471666"/>
    <w:rsid w:val="00471DFA"/>
    <w:rsid w:val="00475DC1"/>
    <w:rsid w:val="00476BC2"/>
    <w:rsid w:val="00477EDD"/>
    <w:rsid w:val="0048055F"/>
    <w:rsid w:val="00481157"/>
    <w:rsid w:val="0048180E"/>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223"/>
    <w:rsid w:val="004D64D4"/>
    <w:rsid w:val="004D7559"/>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0F43"/>
    <w:rsid w:val="005041A8"/>
    <w:rsid w:val="00505BFE"/>
    <w:rsid w:val="00506025"/>
    <w:rsid w:val="0050614F"/>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3859"/>
    <w:rsid w:val="00527073"/>
    <w:rsid w:val="00530B59"/>
    <w:rsid w:val="00530DCB"/>
    <w:rsid w:val="0053373B"/>
    <w:rsid w:val="00535658"/>
    <w:rsid w:val="0054056B"/>
    <w:rsid w:val="00541020"/>
    <w:rsid w:val="0054156B"/>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0B5C"/>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26F"/>
    <w:rsid w:val="005B2D94"/>
    <w:rsid w:val="005B3509"/>
    <w:rsid w:val="005B3B24"/>
    <w:rsid w:val="005B50FC"/>
    <w:rsid w:val="005B5723"/>
    <w:rsid w:val="005C08F8"/>
    <w:rsid w:val="005C2463"/>
    <w:rsid w:val="005C2C42"/>
    <w:rsid w:val="005C372A"/>
    <w:rsid w:val="005C53F8"/>
    <w:rsid w:val="005C70EE"/>
    <w:rsid w:val="005C7335"/>
    <w:rsid w:val="005C7D33"/>
    <w:rsid w:val="005D19B8"/>
    <w:rsid w:val="005D1FF8"/>
    <w:rsid w:val="005D4A32"/>
    <w:rsid w:val="005D4BD5"/>
    <w:rsid w:val="005D571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66EF1"/>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4FB"/>
    <w:rsid w:val="006B1F85"/>
    <w:rsid w:val="006B24C1"/>
    <w:rsid w:val="006B2613"/>
    <w:rsid w:val="006B31E4"/>
    <w:rsid w:val="006B4167"/>
    <w:rsid w:val="006B4300"/>
    <w:rsid w:val="006B4863"/>
    <w:rsid w:val="006B4C0B"/>
    <w:rsid w:val="006B5D12"/>
    <w:rsid w:val="006B6B42"/>
    <w:rsid w:val="006C16EF"/>
    <w:rsid w:val="006C1ED9"/>
    <w:rsid w:val="006C2F95"/>
    <w:rsid w:val="006C4E6E"/>
    <w:rsid w:val="006C5B63"/>
    <w:rsid w:val="006C6A17"/>
    <w:rsid w:val="006C71FC"/>
    <w:rsid w:val="006C721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0E59"/>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368F6"/>
    <w:rsid w:val="00837E4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2A5A"/>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29B"/>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575D9"/>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5A1"/>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7AC"/>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4D8C"/>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A7B7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5EDC"/>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46D"/>
    <w:rsid w:val="00B45820"/>
    <w:rsid w:val="00B458A9"/>
    <w:rsid w:val="00B460F0"/>
    <w:rsid w:val="00B47149"/>
    <w:rsid w:val="00B47185"/>
    <w:rsid w:val="00B50E8D"/>
    <w:rsid w:val="00B53537"/>
    <w:rsid w:val="00B55928"/>
    <w:rsid w:val="00B56030"/>
    <w:rsid w:val="00B565EB"/>
    <w:rsid w:val="00B5732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5FA1"/>
    <w:rsid w:val="00C06DA3"/>
    <w:rsid w:val="00C1000D"/>
    <w:rsid w:val="00C112D5"/>
    <w:rsid w:val="00C14B15"/>
    <w:rsid w:val="00C15DAC"/>
    <w:rsid w:val="00C160D8"/>
    <w:rsid w:val="00C161D6"/>
    <w:rsid w:val="00C16FF6"/>
    <w:rsid w:val="00C2170F"/>
    <w:rsid w:val="00C2371A"/>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499C"/>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3A3"/>
    <w:rsid w:val="00C93FFD"/>
    <w:rsid w:val="00C95284"/>
    <w:rsid w:val="00C97A30"/>
    <w:rsid w:val="00CA2582"/>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6677"/>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5980"/>
    <w:rsid w:val="00D2642C"/>
    <w:rsid w:val="00D2684E"/>
    <w:rsid w:val="00D26B2C"/>
    <w:rsid w:val="00D26C6D"/>
    <w:rsid w:val="00D273B7"/>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3CEB"/>
    <w:rsid w:val="00D444F4"/>
    <w:rsid w:val="00D448EC"/>
    <w:rsid w:val="00D44C2B"/>
    <w:rsid w:val="00D44C32"/>
    <w:rsid w:val="00D463A2"/>
    <w:rsid w:val="00D476DC"/>
    <w:rsid w:val="00D52003"/>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5726"/>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4F5"/>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8D5"/>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528F"/>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4B5C"/>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0C8D"/>
    <w:rsid w:val="00FE1561"/>
    <w:rsid w:val="00FE1D97"/>
    <w:rsid w:val="00FE209D"/>
    <w:rsid w:val="00FE224B"/>
    <w:rsid w:val="00FE3C7A"/>
    <w:rsid w:val="00FE4289"/>
    <w:rsid w:val="00FE4A4D"/>
    <w:rsid w:val="00FE4FD7"/>
    <w:rsid w:val="00FE7583"/>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15:docId w15:val="{CFE6356D-78D6-4EFF-9875-7479AE0E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42D1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9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oleObject" Target="embeddings/oleObject2.bin"/><Relationship Id="rId112" Type="http://schemas.openxmlformats.org/officeDocument/2006/relationships/image" Target="media/image87.wmf"/><Relationship Id="rId16" Type="http://schemas.openxmlformats.org/officeDocument/2006/relationships/image" Target="media/image4.emf"/><Relationship Id="rId107" Type="http://schemas.openxmlformats.org/officeDocument/2006/relationships/image" Target="media/image84.wmf"/><Relationship Id="rId11" Type="http://schemas.openxmlformats.org/officeDocument/2006/relationships/footnotes" Target="footnotes.xml"/><Relationship Id="rId32" Type="http://schemas.openxmlformats.org/officeDocument/2006/relationships/image" Target="media/image16.png"/><Relationship Id="rId37" Type="http://schemas.openxmlformats.org/officeDocument/2006/relationships/image" Target="media/image21.wmf"/><Relationship Id="rId53" Type="http://schemas.openxmlformats.org/officeDocument/2006/relationships/image" Target="media/image37.wmf"/><Relationship Id="rId58" Type="http://schemas.openxmlformats.org/officeDocument/2006/relationships/image" Target="media/image42.wmf"/><Relationship Id="rId74" Type="http://schemas.openxmlformats.org/officeDocument/2006/relationships/image" Target="media/image58.wmf"/><Relationship Id="rId79" Type="http://schemas.openxmlformats.org/officeDocument/2006/relationships/image" Target="media/image63.png"/><Relationship Id="rId102" Type="http://schemas.openxmlformats.org/officeDocument/2006/relationships/image" Target="media/image79.wmf"/><Relationship Id="rId123"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wmf"/><Relationship Id="rId90" Type="http://schemas.openxmlformats.org/officeDocument/2006/relationships/image" Target="media/image71.wmf"/><Relationship Id="rId95" Type="http://schemas.openxmlformats.org/officeDocument/2006/relationships/oleObject" Target="embeddings/oleObject5.bin"/><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png"/><Relationship Id="rId100" Type="http://schemas.openxmlformats.org/officeDocument/2006/relationships/image" Target="media/image77.png"/><Relationship Id="rId105" Type="http://schemas.openxmlformats.org/officeDocument/2006/relationships/image" Target="media/image82.wmf"/><Relationship Id="rId113" Type="http://schemas.openxmlformats.org/officeDocument/2006/relationships/image" Target="media/image88.wmf"/><Relationship Id="rId118" Type="http://schemas.openxmlformats.org/officeDocument/2006/relationships/oleObject" Target="embeddings/oleObject10.bin"/><Relationship Id="rId12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chart" Target="charts/chart1.xml"/><Relationship Id="rId85" Type="http://schemas.openxmlformats.org/officeDocument/2006/relationships/image" Target="media/image68.wmf"/><Relationship Id="rId93" Type="http://schemas.openxmlformats.org/officeDocument/2006/relationships/oleObject" Target="embeddings/oleObject4.bin"/><Relationship Id="rId98" Type="http://schemas.openxmlformats.org/officeDocument/2006/relationships/image" Target="media/image75.png"/><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image" Target="media/image80.wmf"/><Relationship Id="rId108"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16" Type="http://schemas.openxmlformats.org/officeDocument/2006/relationships/oleObject" Target="embeddings/oleObject9.bin"/><Relationship Id="rId124"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png"/><Relationship Id="rId88" Type="http://schemas.openxmlformats.org/officeDocument/2006/relationships/image" Target="media/image70.wmf"/><Relationship Id="rId91" Type="http://schemas.openxmlformats.org/officeDocument/2006/relationships/oleObject" Target="embeddings/oleObject3.bin"/><Relationship Id="rId96" Type="http://schemas.openxmlformats.org/officeDocument/2006/relationships/image" Target="media/image74.wmf"/><Relationship Id="rId111" Type="http://schemas.openxmlformats.org/officeDocument/2006/relationships/image" Target="media/image86.png"/><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image" Target="media/image83.wmf"/><Relationship Id="rId114" Type="http://schemas.openxmlformats.org/officeDocument/2006/relationships/oleObject" Target="embeddings/oleObject8.bin"/><Relationship Id="rId119" Type="http://schemas.openxmlformats.org/officeDocument/2006/relationships/header" Target="header1.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wmf"/><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3.wmf"/><Relationship Id="rId99" Type="http://schemas.openxmlformats.org/officeDocument/2006/relationships/image" Target="media/image76.png"/><Relationship Id="rId101" Type="http://schemas.openxmlformats.org/officeDocument/2006/relationships/image" Target="media/image78.wmf"/><Relationship Id="rId12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openxmlformats.org/officeDocument/2006/relationships/image" Target="media/image85.wmf"/><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wmf"/><Relationship Id="rId97" Type="http://schemas.openxmlformats.org/officeDocument/2006/relationships/oleObject" Target="embeddings/oleObject6.bin"/><Relationship Id="rId104" Type="http://schemas.openxmlformats.org/officeDocument/2006/relationships/image" Target="media/image81.wmf"/><Relationship Id="rId120" Type="http://schemas.openxmlformats.org/officeDocument/2006/relationships/header" Target="header2.xml"/><Relationship Id="rId125" Type="http://schemas.microsoft.com/office/2011/relationships/people" Target="people.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2.wmf"/><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8.wmf"/><Relationship Id="rId40" Type="http://schemas.openxmlformats.org/officeDocument/2006/relationships/image" Target="media/image24.wmf"/><Relationship Id="rId45" Type="http://schemas.openxmlformats.org/officeDocument/2006/relationships/image" Target="media/image29.png"/><Relationship Id="rId66" Type="http://schemas.openxmlformats.org/officeDocument/2006/relationships/image" Target="media/image50.wmf"/><Relationship Id="rId87" Type="http://schemas.openxmlformats.org/officeDocument/2006/relationships/oleObject" Target="embeddings/oleObject1.bin"/><Relationship Id="rId110" Type="http://schemas.openxmlformats.org/officeDocument/2006/relationships/oleObject" Target="embeddings/oleObject7.bin"/><Relationship Id="rId115" Type="http://schemas.openxmlformats.org/officeDocument/2006/relationships/image" Target="media/image89.wmf"/></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551F2BCE-A894-4DBA-BBF4-5DE22E03A9CC}"/>
</file>

<file path=docProps/app.xml><?xml version="1.0" encoding="utf-8"?>
<Properties xmlns="http://schemas.openxmlformats.org/officeDocument/2006/extended-properties" xmlns:vt="http://schemas.openxmlformats.org/officeDocument/2006/docPropsVTypes">
  <Template>Normal</Template>
  <TotalTime>29</TotalTime>
  <Pages>153</Pages>
  <Words>45029</Words>
  <Characters>256668</Characters>
  <Application>Microsoft Office Word</Application>
  <DocSecurity>0</DocSecurity>
  <Lines>2138</Lines>
  <Paragraphs>602</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Company/>
  <LinksUpToDate>false</LinksUpToDate>
  <CharactersWithSpaces>301095</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Martin Cahill (NESO)</dc:creator>
  <cp:keywords> </cp:keywords>
  <dc:description/>
  <cp:lastModifiedBy>Martin Cahill (NESO)</cp:lastModifiedBy>
  <cp:revision>10</cp:revision>
  <dcterms:created xsi:type="dcterms:W3CDTF">2025-04-28T15:34:00Z</dcterms:created>
  <dcterms:modified xsi:type="dcterms:W3CDTF">2025-04-29T15:21:00Z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